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587D" w14:textId="04B76535" w:rsidR="0028105E" w:rsidRPr="00714B34" w:rsidRDefault="00714B34" w:rsidP="00714B34">
      <w:pPr>
        <w:spacing w:after="0"/>
        <w:jc w:val="right"/>
        <w:rPr>
          <w:rFonts w:ascii="Times New Roman" w:hAnsi="Times New Roman" w:cs="Times New Roman"/>
          <w:sz w:val="24"/>
          <w:szCs w:val="24"/>
        </w:rPr>
      </w:pPr>
      <w:r w:rsidRPr="00714B34">
        <w:rPr>
          <w:rFonts w:ascii="Times New Roman" w:hAnsi="Times New Roman" w:cs="Times New Roman"/>
          <w:sz w:val="24"/>
          <w:szCs w:val="24"/>
        </w:rPr>
        <w:t>EELNÕU</w:t>
      </w:r>
    </w:p>
    <w:p w14:paraId="0AB248B2" w14:textId="706ECA52" w:rsidR="00714B34" w:rsidRPr="00714B34" w:rsidRDefault="00D724E4" w:rsidP="00714B34">
      <w:pPr>
        <w:spacing w:after="0"/>
        <w:jc w:val="right"/>
        <w:rPr>
          <w:rFonts w:ascii="Times New Roman" w:hAnsi="Times New Roman" w:cs="Times New Roman"/>
          <w:sz w:val="24"/>
          <w:szCs w:val="24"/>
        </w:rPr>
      </w:pPr>
      <w:r>
        <w:rPr>
          <w:rFonts w:ascii="Times New Roman" w:hAnsi="Times New Roman" w:cs="Times New Roman"/>
          <w:sz w:val="24"/>
          <w:szCs w:val="24"/>
        </w:rPr>
        <w:t>01.04</w:t>
      </w:r>
      <w:r w:rsidR="00706E16">
        <w:rPr>
          <w:rFonts w:ascii="Times New Roman" w:hAnsi="Times New Roman" w:cs="Times New Roman"/>
          <w:sz w:val="24"/>
          <w:szCs w:val="24"/>
        </w:rPr>
        <w:t>.202</w:t>
      </w:r>
      <w:r w:rsidR="00061BD7">
        <w:rPr>
          <w:rFonts w:ascii="Times New Roman" w:hAnsi="Times New Roman" w:cs="Times New Roman"/>
          <w:sz w:val="24"/>
          <w:szCs w:val="24"/>
        </w:rPr>
        <w:t>4</w:t>
      </w:r>
    </w:p>
    <w:p w14:paraId="0DEF838A" w14:textId="3895F8C2" w:rsidR="00714B34" w:rsidRPr="00714B34" w:rsidRDefault="00714B34" w:rsidP="00714B34">
      <w:pPr>
        <w:spacing w:after="0"/>
        <w:jc w:val="right"/>
        <w:rPr>
          <w:rFonts w:ascii="Times New Roman" w:hAnsi="Times New Roman" w:cs="Times New Roman"/>
          <w:sz w:val="24"/>
          <w:szCs w:val="24"/>
        </w:rPr>
      </w:pPr>
    </w:p>
    <w:p w14:paraId="6C750A15" w14:textId="48871FE7" w:rsidR="00714B34" w:rsidRPr="00714B34" w:rsidRDefault="00714B34" w:rsidP="00714B34">
      <w:pPr>
        <w:spacing w:after="0"/>
        <w:jc w:val="center"/>
        <w:rPr>
          <w:rFonts w:ascii="Times New Roman" w:hAnsi="Times New Roman" w:cs="Times New Roman"/>
          <w:b/>
          <w:bCs/>
          <w:sz w:val="32"/>
          <w:szCs w:val="32"/>
        </w:rPr>
      </w:pPr>
      <w:r w:rsidRPr="00714B34">
        <w:rPr>
          <w:rFonts w:ascii="Times New Roman" w:hAnsi="Times New Roman" w:cs="Times New Roman"/>
          <w:b/>
          <w:bCs/>
          <w:sz w:val="32"/>
          <w:szCs w:val="32"/>
        </w:rPr>
        <w:t xml:space="preserve">Riigilõivuseaduse muutmise </w:t>
      </w:r>
      <w:r w:rsidR="00B72FCB">
        <w:rPr>
          <w:rFonts w:ascii="Times New Roman" w:hAnsi="Times New Roman" w:cs="Times New Roman"/>
          <w:b/>
          <w:bCs/>
          <w:sz w:val="32"/>
          <w:szCs w:val="32"/>
        </w:rPr>
        <w:t xml:space="preserve">ja </w:t>
      </w:r>
      <w:r w:rsidR="00AB5461">
        <w:rPr>
          <w:rFonts w:ascii="Times New Roman" w:hAnsi="Times New Roman" w:cs="Times New Roman"/>
          <w:b/>
          <w:bCs/>
          <w:sz w:val="32"/>
          <w:szCs w:val="32"/>
        </w:rPr>
        <w:t xml:space="preserve">sellega seonduvalt </w:t>
      </w:r>
      <w:r w:rsidR="00FC51AB">
        <w:rPr>
          <w:rFonts w:ascii="Times New Roman" w:hAnsi="Times New Roman" w:cs="Times New Roman"/>
          <w:b/>
          <w:bCs/>
          <w:sz w:val="32"/>
          <w:szCs w:val="32"/>
        </w:rPr>
        <w:t>teiste seaduste</w:t>
      </w:r>
      <w:r w:rsidR="00B72FCB">
        <w:rPr>
          <w:rFonts w:ascii="Times New Roman" w:hAnsi="Times New Roman" w:cs="Times New Roman"/>
          <w:b/>
          <w:bCs/>
          <w:sz w:val="32"/>
          <w:szCs w:val="32"/>
        </w:rPr>
        <w:t xml:space="preserve"> muutmise </w:t>
      </w:r>
      <w:r w:rsidRPr="00714B34">
        <w:rPr>
          <w:rFonts w:ascii="Times New Roman" w:hAnsi="Times New Roman" w:cs="Times New Roman"/>
          <w:b/>
          <w:bCs/>
          <w:sz w:val="32"/>
          <w:szCs w:val="32"/>
        </w:rPr>
        <w:t>seadus</w:t>
      </w:r>
    </w:p>
    <w:p w14:paraId="1D4089B3" w14:textId="24D9A252" w:rsidR="00714B34" w:rsidRPr="00714B34" w:rsidRDefault="00714B34" w:rsidP="00714B34">
      <w:pPr>
        <w:spacing w:after="0"/>
        <w:jc w:val="center"/>
        <w:rPr>
          <w:rFonts w:ascii="Times New Roman" w:hAnsi="Times New Roman" w:cs="Times New Roman"/>
          <w:sz w:val="24"/>
          <w:szCs w:val="24"/>
        </w:rPr>
      </w:pPr>
    </w:p>
    <w:p w14:paraId="4FA2EE39" w14:textId="05DB2399" w:rsidR="00492CC0" w:rsidRPr="00472320" w:rsidRDefault="00492CC0" w:rsidP="00492CC0">
      <w:pPr>
        <w:spacing w:after="0"/>
        <w:jc w:val="both"/>
        <w:rPr>
          <w:rFonts w:ascii="Times New Roman" w:hAnsi="Times New Roman" w:cs="Times New Roman"/>
          <w:b/>
          <w:bCs/>
          <w:sz w:val="24"/>
          <w:szCs w:val="24"/>
        </w:rPr>
      </w:pPr>
      <w:r w:rsidRPr="00472320">
        <w:rPr>
          <w:rFonts w:ascii="Times New Roman" w:hAnsi="Times New Roman" w:cs="Times New Roman"/>
          <w:b/>
          <w:bCs/>
          <w:sz w:val="24"/>
          <w:szCs w:val="24"/>
        </w:rPr>
        <w:t>§ 1. Riigilõivuseaduse muutmine</w:t>
      </w:r>
    </w:p>
    <w:p w14:paraId="3899DF0B" w14:textId="77777777" w:rsidR="00492CC0" w:rsidRPr="00472320" w:rsidRDefault="00492CC0" w:rsidP="00492CC0">
      <w:pPr>
        <w:spacing w:after="0"/>
        <w:jc w:val="both"/>
        <w:rPr>
          <w:rFonts w:ascii="Times New Roman" w:hAnsi="Times New Roman" w:cs="Times New Roman"/>
          <w:b/>
          <w:bCs/>
          <w:sz w:val="24"/>
          <w:szCs w:val="24"/>
        </w:rPr>
      </w:pPr>
    </w:p>
    <w:p w14:paraId="52183C48" w14:textId="07C793B1" w:rsidR="00714B34" w:rsidRPr="00472320" w:rsidRDefault="00492CC0" w:rsidP="00492CC0">
      <w:pPr>
        <w:spacing w:after="0"/>
        <w:jc w:val="both"/>
        <w:rPr>
          <w:rFonts w:ascii="Times New Roman" w:hAnsi="Times New Roman" w:cs="Times New Roman"/>
          <w:sz w:val="24"/>
          <w:szCs w:val="24"/>
        </w:rPr>
      </w:pPr>
      <w:r w:rsidRPr="00472320">
        <w:rPr>
          <w:rFonts w:ascii="Times New Roman" w:hAnsi="Times New Roman" w:cs="Times New Roman"/>
          <w:sz w:val="24"/>
          <w:szCs w:val="24"/>
        </w:rPr>
        <w:t>Riigilõivuseaduses tehakse järgmised muudatused:</w:t>
      </w:r>
    </w:p>
    <w:p w14:paraId="0E372F31" w14:textId="77777777" w:rsidR="00AC2B09" w:rsidRPr="00472320" w:rsidRDefault="00AC2B09" w:rsidP="00492CC0">
      <w:pPr>
        <w:spacing w:after="0"/>
        <w:jc w:val="both"/>
        <w:rPr>
          <w:rFonts w:ascii="Times New Roman" w:hAnsi="Times New Roman" w:cs="Times New Roman"/>
          <w:sz w:val="24"/>
          <w:szCs w:val="24"/>
        </w:rPr>
      </w:pPr>
    </w:p>
    <w:p w14:paraId="7EBECD1E" w14:textId="799A37BC" w:rsidR="00AF26FC" w:rsidRDefault="00AC2B09" w:rsidP="00AC2B09">
      <w:pPr>
        <w:spacing w:after="0"/>
        <w:jc w:val="both"/>
        <w:rPr>
          <w:rFonts w:ascii="Times New Roman" w:hAnsi="Times New Roman" w:cs="Times New Roman"/>
          <w:bCs/>
          <w:sz w:val="24"/>
          <w:szCs w:val="24"/>
        </w:rPr>
      </w:pPr>
      <w:r w:rsidRPr="00472320">
        <w:rPr>
          <w:rFonts w:ascii="Times New Roman" w:hAnsi="Times New Roman" w:cs="Times New Roman"/>
          <w:b/>
          <w:sz w:val="24"/>
          <w:szCs w:val="24"/>
        </w:rPr>
        <w:t xml:space="preserve">1) </w:t>
      </w:r>
      <w:r w:rsidRPr="00472320">
        <w:rPr>
          <w:rFonts w:ascii="Times New Roman" w:hAnsi="Times New Roman" w:cs="Times New Roman"/>
          <w:bCs/>
          <w:sz w:val="24"/>
          <w:szCs w:val="24"/>
        </w:rPr>
        <w:t>paragrahvi 38 lõikest 3 jäetakse välja sõnad „või pikendatud“;</w:t>
      </w:r>
    </w:p>
    <w:p w14:paraId="5C3250E0" w14:textId="77777777" w:rsidR="00AF26FC" w:rsidRDefault="00AF26FC" w:rsidP="00AC2B09">
      <w:pPr>
        <w:spacing w:after="0"/>
        <w:jc w:val="both"/>
        <w:rPr>
          <w:rFonts w:ascii="Times New Roman" w:hAnsi="Times New Roman" w:cs="Times New Roman"/>
          <w:bCs/>
          <w:sz w:val="24"/>
          <w:szCs w:val="24"/>
        </w:rPr>
      </w:pPr>
    </w:p>
    <w:p w14:paraId="7C079A5F" w14:textId="2C128528" w:rsidR="00AF26FC" w:rsidRDefault="00AF26FC" w:rsidP="00AC2B09">
      <w:pPr>
        <w:spacing w:after="0"/>
        <w:jc w:val="both"/>
        <w:rPr>
          <w:rFonts w:ascii="Times New Roman" w:hAnsi="Times New Roman" w:cs="Times New Roman"/>
          <w:bCs/>
          <w:sz w:val="24"/>
          <w:szCs w:val="24"/>
        </w:rPr>
      </w:pPr>
      <w:bookmarkStart w:id="0" w:name="_Hlk162529269"/>
      <w:r>
        <w:rPr>
          <w:rFonts w:ascii="Times New Roman" w:hAnsi="Times New Roman" w:cs="Times New Roman"/>
          <w:b/>
          <w:sz w:val="24"/>
          <w:szCs w:val="24"/>
        </w:rPr>
        <w:t xml:space="preserve">2) </w:t>
      </w:r>
      <w:r>
        <w:rPr>
          <w:rFonts w:ascii="Times New Roman" w:hAnsi="Times New Roman" w:cs="Times New Roman"/>
          <w:bCs/>
          <w:sz w:val="24"/>
          <w:szCs w:val="24"/>
        </w:rPr>
        <w:t>paragrahvi 39 lõike 2 punkt 1 muudetakse ja sõnastatakse järgmiselt:</w:t>
      </w:r>
    </w:p>
    <w:p w14:paraId="1A28630E" w14:textId="77777777" w:rsidR="00AF26FC" w:rsidRDefault="00AF26FC" w:rsidP="00AC2B09">
      <w:pPr>
        <w:spacing w:after="0"/>
        <w:jc w:val="both"/>
        <w:rPr>
          <w:rFonts w:ascii="Times New Roman" w:hAnsi="Times New Roman" w:cs="Times New Roman"/>
          <w:bCs/>
          <w:sz w:val="24"/>
          <w:szCs w:val="24"/>
        </w:rPr>
      </w:pPr>
    </w:p>
    <w:p w14:paraId="0F5AC83C" w14:textId="50A6652B" w:rsidR="00AF26FC" w:rsidRDefault="00AF26FC" w:rsidP="00AC2B09">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„1) pikaajalise viisa </w:t>
      </w:r>
      <w:ins w:id="1" w:author="Mari Koik" w:date="2024-04-04T17:35:00Z">
        <w:r w:rsidR="009B0B7F">
          <w:rPr>
            <w:rFonts w:ascii="Times New Roman" w:hAnsi="Times New Roman" w:cs="Times New Roman"/>
            <w:bCs/>
            <w:sz w:val="24"/>
            <w:szCs w:val="24"/>
          </w:rPr>
          <w:t xml:space="preserve">taotluse </w:t>
        </w:r>
      </w:ins>
      <w:r>
        <w:rPr>
          <w:rFonts w:ascii="Times New Roman" w:hAnsi="Times New Roman" w:cs="Times New Roman"/>
          <w:bCs/>
          <w:sz w:val="24"/>
          <w:szCs w:val="24"/>
        </w:rPr>
        <w:t>puhul alla kuue aasta vanune laps;“;</w:t>
      </w:r>
    </w:p>
    <w:p w14:paraId="5CCAFE2A" w14:textId="77777777" w:rsidR="00A95F6B" w:rsidRDefault="00A95F6B" w:rsidP="00AC2B09">
      <w:pPr>
        <w:spacing w:after="0"/>
        <w:jc w:val="both"/>
        <w:rPr>
          <w:rFonts w:ascii="Times New Roman" w:hAnsi="Times New Roman" w:cs="Times New Roman"/>
          <w:bCs/>
          <w:sz w:val="24"/>
          <w:szCs w:val="24"/>
        </w:rPr>
      </w:pPr>
    </w:p>
    <w:p w14:paraId="1DDB07B7" w14:textId="3AEDB06B" w:rsidR="00A95F6B" w:rsidRDefault="00A95F6B" w:rsidP="00AC2B09">
      <w:pPr>
        <w:spacing w:after="0"/>
        <w:jc w:val="both"/>
        <w:rPr>
          <w:rFonts w:ascii="Times New Roman" w:hAnsi="Times New Roman" w:cs="Times New Roman"/>
          <w:bCs/>
          <w:sz w:val="24"/>
          <w:szCs w:val="24"/>
        </w:rPr>
      </w:pPr>
      <w:r>
        <w:rPr>
          <w:rFonts w:ascii="Times New Roman" w:hAnsi="Times New Roman" w:cs="Times New Roman"/>
          <w:b/>
          <w:sz w:val="24"/>
          <w:szCs w:val="24"/>
        </w:rPr>
        <w:t xml:space="preserve">3) </w:t>
      </w:r>
      <w:r>
        <w:rPr>
          <w:rFonts w:ascii="Times New Roman" w:hAnsi="Times New Roman" w:cs="Times New Roman"/>
          <w:bCs/>
          <w:sz w:val="24"/>
          <w:szCs w:val="24"/>
        </w:rPr>
        <w:t xml:space="preserve">paragrahvi </w:t>
      </w:r>
      <w:r w:rsidR="00223383">
        <w:rPr>
          <w:rFonts w:ascii="Times New Roman" w:hAnsi="Times New Roman" w:cs="Times New Roman"/>
          <w:bCs/>
          <w:sz w:val="24"/>
          <w:szCs w:val="24"/>
        </w:rPr>
        <w:t>39 lõiget 2 täiendatakse punktiga 1</w:t>
      </w:r>
      <w:r w:rsidR="00223383">
        <w:rPr>
          <w:rFonts w:ascii="Times New Roman" w:hAnsi="Times New Roman" w:cs="Times New Roman"/>
          <w:bCs/>
          <w:sz w:val="24"/>
          <w:szCs w:val="24"/>
          <w:vertAlign w:val="superscript"/>
        </w:rPr>
        <w:t xml:space="preserve">1 </w:t>
      </w:r>
      <w:r w:rsidR="00223383">
        <w:rPr>
          <w:rFonts w:ascii="Times New Roman" w:hAnsi="Times New Roman" w:cs="Times New Roman"/>
          <w:bCs/>
          <w:sz w:val="24"/>
          <w:szCs w:val="24"/>
        </w:rPr>
        <w:t>järgmises sõnastuses:</w:t>
      </w:r>
    </w:p>
    <w:p w14:paraId="0FFA99B9" w14:textId="77777777" w:rsidR="00223383" w:rsidRDefault="00223383" w:rsidP="00AC2B09">
      <w:pPr>
        <w:spacing w:after="0"/>
        <w:jc w:val="both"/>
        <w:rPr>
          <w:rFonts w:ascii="Times New Roman" w:hAnsi="Times New Roman" w:cs="Times New Roman"/>
          <w:bCs/>
          <w:sz w:val="24"/>
          <w:szCs w:val="24"/>
        </w:rPr>
      </w:pPr>
    </w:p>
    <w:p w14:paraId="0E85B814" w14:textId="5CD6E1DE" w:rsidR="00223383" w:rsidRPr="00223383" w:rsidRDefault="00223383" w:rsidP="00AC2B09">
      <w:pPr>
        <w:spacing w:after="0"/>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w:t>
      </w:r>
      <w:r w:rsidRPr="00223383">
        <w:rPr>
          <w:rFonts w:ascii="Times New Roman" w:hAnsi="Times New Roman" w:cs="Times New Roman"/>
          <w:bCs/>
          <w:sz w:val="24"/>
          <w:szCs w:val="24"/>
        </w:rPr>
        <w:t xml:space="preserve">isik, kes on lennujaama transiidiviisa ja lühiajalise viisa taotlemisel vabastatud riigilõivu tasumisest </w:t>
      </w:r>
      <w:r w:rsidRPr="00B37EB4">
        <w:rPr>
          <w:rFonts w:ascii="Times New Roman" w:eastAsia="Calibri" w:hAnsi="Times New Roman" w:cs="Times New Roman"/>
          <w:bCs/>
          <w:sz w:val="24"/>
          <w:szCs w:val="24"/>
        </w:rPr>
        <w:t>Euroopa Parlamendi ja nõukogu määruses (EÜ) nr 810/2009, millega kehtestatakse ühenduse viisaeeskiri (viisaeeskiri) (ELT L 243, 15.09.2009, lk 1–58)</w:t>
      </w:r>
      <w:r>
        <w:rPr>
          <w:rFonts w:ascii="Times New Roman" w:eastAsia="Calibri" w:hAnsi="Times New Roman" w:cs="Times New Roman"/>
          <w:bCs/>
          <w:sz w:val="24"/>
          <w:szCs w:val="24"/>
        </w:rPr>
        <w:t xml:space="preserve"> (edaspidi </w:t>
      </w:r>
      <w:r>
        <w:rPr>
          <w:rFonts w:ascii="Times New Roman" w:eastAsia="Calibri" w:hAnsi="Times New Roman" w:cs="Times New Roman"/>
          <w:bCs/>
          <w:i/>
          <w:iCs/>
          <w:sz w:val="24"/>
          <w:szCs w:val="24"/>
        </w:rPr>
        <w:t>viisaeeskiri</w:t>
      </w:r>
      <w:r>
        <w:rPr>
          <w:rFonts w:ascii="Times New Roman" w:eastAsia="Calibri" w:hAnsi="Times New Roman" w:cs="Times New Roman"/>
          <w:bCs/>
          <w:sz w:val="24"/>
          <w:szCs w:val="24"/>
        </w:rPr>
        <w:t>)</w:t>
      </w:r>
      <w:r w:rsidRPr="00223383">
        <w:rPr>
          <w:rFonts w:ascii="Times New Roman" w:hAnsi="Times New Roman" w:cs="Times New Roman"/>
          <w:bCs/>
          <w:sz w:val="24"/>
          <w:szCs w:val="24"/>
        </w:rPr>
        <w:t>, sätestatud korras;“</w:t>
      </w:r>
      <w:r>
        <w:rPr>
          <w:rFonts w:ascii="Times New Roman" w:hAnsi="Times New Roman" w:cs="Times New Roman"/>
          <w:bCs/>
          <w:sz w:val="24"/>
          <w:szCs w:val="24"/>
        </w:rPr>
        <w:t>;</w:t>
      </w:r>
    </w:p>
    <w:p w14:paraId="0D96950D" w14:textId="77777777" w:rsidR="00AF26FC" w:rsidRDefault="00AF26FC" w:rsidP="00AC2B09">
      <w:pPr>
        <w:spacing w:after="0"/>
        <w:jc w:val="both"/>
        <w:rPr>
          <w:rFonts w:ascii="Times New Roman" w:hAnsi="Times New Roman" w:cs="Times New Roman"/>
          <w:bCs/>
          <w:sz w:val="24"/>
          <w:szCs w:val="24"/>
        </w:rPr>
      </w:pPr>
    </w:p>
    <w:p w14:paraId="4857B634" w14:textId="2BC8F503" w:rsidR="00AF26FC" w:rsidRDefault="00630AB7" w:rsidP="00AC2B09">
      <w:pPr>
        <w:spacing w:after="0"/>
        <w:jc w:val="both"/>
        <w:rPr>
          <w:rFonts w:ascii="Times New Roman" w:hAnsi="Times New Roman" w:cs="Times New Roman"/>
          <w:bCs/>
          <w:sz w:val="24"/>
          <w:szCs w:val="24"/>
        </w:rPr>
      </w:pPr>
      <w:r>
        <w:rPr>
          <w:rFonts w:ascii="Times New Roman" w:hAnsi="Times New Roman" w:cs="Times New Roman"/>
          <w:b/>
          <w:sz w:val="24"/>
          <w:szCs w:val="24"/>
        </w:rPr>
        <w:t>4</w:t>
      </w:r>
      <w:r w:rsidR="00AF26FC">
        <w:rPr>
          <w:rFonts w:ascii="Times New Roman" w:hAnsi="Times New Roman" w:cs="Times New Roman"/>
          <w:b/>
          <w:sz w:val="24"/>
          <w:szCs w:val="24"/>
        </w:rPr>
        <w:t>)</w:t>
      </w:r>
      <w:r w:rsidR="00AF26FC" w:rsidRPr="00630AB7">
        <w:rPr>
          <w:rFonts w:ascii="Times New Roman" w:hAnsi="Times New Roman" w:cs="Times New Roman"/>
          <w:bCs/>
          <w:sz w:val="24"/>
          <w:szCs w:val="24"/>
        </w:rPr>
        <w:t xml:space="preserve"> paragrahvi</w:t>
      </w:r>
      <w:r w:rsidR="00AF26FC">
        <w:rPr>
          <w:rFonts w:ascii="Times New Roman" w:hAnsi="Times New Roman" w:cs="Times New Roman"/>
          <w:bCs/>
          <w:sz w:val="24"/>
          <w:szCs w:val="24"/>
        </w:rPr>
        <w:t xml:space="preserve"> 39 lõike 2 punktid 2–4 tunnistatakse kehtetuks;</w:t>
      </w:r>
    </w:p>
    <w:p w14:paraId="1AF705DD" w14:textId="77777777" w:rsidR="00AF26FC" w:rsidRDefault="00AF26FC" w:rsidP="00AC2B09">
      <w:pPr>
        <w:spacing w:after="0"/>
        <w:jc w:val="both"/>
        <w:rPr>
          <w:rFonts w:ascii="Times New Roman" w:hAnsi="Times New Roman" w:cs="Times New Roman"/>
          <w:bCs/>
          <w:sz w:val="24"/>
          <w:szCs w:val="24"/>
        </w:rPr>
      </w:pPr>
    </w:p>
    <w:p w14:paraId="414A9D45" w14:textId="16B98292" w:rsidR="00223383" w:rsidRDefault="00630AB7" w:rsidP="00223383">
      <w:pPr>
        <w:spacing w:after="0"/>
        <w:jc w:val="both"/>
        <w:rPr>
          <w:rFonts w:ascii="Times New Roman" w:hAnsi="Times New Roman" w:cs="Times New Roman"/>
          <w:bCs/>
          <w:sz w:val="24"/>
          <w:szCs w:val="24"/>
        </w:rPr>
      </w:pPr>
      <w:r>
        <w:rPr>
          <w:rFonts w:ascii="Times New Roman" w:hAnsi="Times New Roman" w:cs="Times New Roman"/>
          <w:b/>
          <w:sz w:val="24"/>
          <w:szCs w:val="24"/>
        </w:rPr>
        <w:t>5</w:t>
      </w:r>
      <w:r w:rsidR="00AF26FC">
        <w:rPr>
          <w:rFonts w:ascii="Times New Roman" w:hAnsi="Times New Roman" w:cs="Times New Roman"/>
          <w:b/>
          <w:sz w:val="24"/>
          <w:szCs w:val="24"/>
        </w:rPr>
        <w:t>)</w:t>
      </w:r>
      <w:r w:rsidR="00223383">
        <w:rPr>
          <w:rFonts w:ascii="Times New Roman" w:hAnsi="Times New Roman" w:cs="Times New Roman"/>
          <w:bCs/>
          <w:sz w:val="24"/>
          <w:szCs w:val="24"/>
        </w:rPr>
        <w:t xml:space="preserve"> paragrahvi 39 lõike 2 punkt</w:t>
      </w:r>
      <w:r w:rsidR="00A04BB0">
        <w:rPr>
          <w:rFonts w:ascii="Times New Roman" w:hAnsi="Times New Roman" w:cs="Times New Roman"/>
          <w:bCs/>
          <w:sz w:val="24"/>
          <w:szCs w:val="24"/>
        </w:rPr>
        <w:t>id</w:t>
      </w:r>
      <w:r w:rsidR="00223383">
        <w:rPr>
          <w:rFonts w:ascii="Times New Roman" w:hAnsi="Times New Roman" w:cs="Times New Roman"/>
          <w:bCs/>
          <w:sz w:val="24"/>
          <w:szCs w:val="24"/>
        </w:rPr>
        <w:t xml:space="preserve"> 5</w:t>
      </w:r>
      <w:r w:rsidR="00A04BB0">
        <w:rPr>
          <w:rFonts w:ascii="Times New Roman" w:hAnsi="Times New Roman" w:cs="Times New Roman"/>
          <w:bCs/>
          <w:sz w:val="24"/>
          <w:szCs w:val="24"/>
        </w:rPr>
        <w:t xml:space="preserve"> ja 6</w:t>
      </w:r>
      <w:r w:rsidR="00223383">
        <w:rPr>
          <w:rFonts w:ascii="Times New Roman" w:hAnsi="Times New Roman" w:cs="Times New Roman"/>
          <w:bCs/>
          <w:sz w:val="24"/>
          <w:szCs w:val="24"/>
        </w:rPr>
        <w:t xml:space="preserve"> muudetakse </w:t>
      </w:r>
      <w:r w:rsidR="00A04BB0">
        <w:rPr>
          <w:rFonts w:ascii="Times New Roman" w:hAnsi="Times New Roman" w:cs="Times New Roman"/>
          <w:bCs/>
          <w:sz w:val="24"/>
          <w:szCs w:val="24"/>
        </w:rPr>
        <w:t>ning</w:t>
      </w:r>
      <w:r w:rsidR="00223383">
        <w:rPr>
          <w:rFonts w:ascii="Times New Roman" w:hAnsi="Times New Roman" w:cs="Times New Roman"/>
          <w:bCs/>
          <w:sz w:val="24"/>
          <w:szCs w:val="24"/>
        </w:rPr>
        <w:t xml:space="preserve"> sõnastatakse järgmiselt:</w:t>
      </w:r>
    </w:p>
    <w:p w14:paraId="3F78007E" w14:textId="66804358" w:rsidR="00AF26FC" w:rsidRDefault="00AF26FC" w:rsidP="00AC2B09">
      <w:pPr>
        <w:spacing w:after="0"/>
        <w:jc w:val="both"/>
        <w:rPr>
          <w:rFonts w:ascii="Times New Roman" w:hAnsi="Times New Roman" w:cs="Times New Roman"/>
          <w:bCs/>
          <w:sz w:val="24"/>
          <w:szCs w:val="24"/>
        </w:rPr>
      </w:pPr>
    </w:p>
    <w:p w14:paraId="46D183D2" w14:textId="77777777" w:rsidR="00A04BB0" w:rsidRDefault="00223383" w:rsidP="00AC2B09">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223383">
        <w:rPr>
          <w:rFonts w:ascii="Times New Roman" w:hAnsi="Times New Roman" w:cs="Times New Roman"/>
          <w:bCs/>
          <w:sz w:val="24"/>
          <w:szCs w:val="24"/>
        </w:rPr>
        <w:t>Eesti kodaniku abikaasa, registreeritud elukaasla</w:t>
      </w:r>
      <w:r>
        <w:rPr>
          <w:rFonts w:ascii="Times New Roman" w:hAnsi="Times New Roman" w:cs="Times New Roman"/>
          <w:bCs/>
          <w:sz w:val="24"/>
          <w:szCs w:val="24"/>
        </w:rPr>
        <w:t>ne</w:t>
      </w:r>
      <w:r w:rsidRPr="00223383">
        <w:rPr>
          <w:rFonts w:ascii="Times New Roman" w:hAnsi="Times New Roman" w:cs="Times New Roman"/>
          <w:bCs/>
          <w:sz w:val="24"/>
          <w:szCs w:val="24"/>
        </w:rPr>
        <w:t xml:space="preserve">, </w:t>
      </w:r>
      <w:r>
        <w:rPr>
          <w:rFonts w:ascii="Times New Roman" w:hAnsi="Times New Roman" w:cs="Times New Roman"/>
          <w:bCs/>
          <w:sz w:val="24"/>
          <w:szCs w:val="24"/>
        </w:rPr>
        <w:t>alaealine laps</w:t>
      </w:r>
      <w:r w:rsidRPr="00223383">
        <w:rPr>
          <w:rFonts w:ascii="Times New Roman" w:hAnsi="Times New Roman" w:cs="Times New Roman"/>
          <w:bCs/>
          <w:sz w:val="24"/>
          <w:szCs w:val="24"/>
        </w:rPr>
        <w:t xml:space="preserve"> ja </w:t>
      </w:r>
      <w:r>
        <w:rPr>
          <w:rFonts w:ascii="Times New Roman" w:hAnsi="Times New Roman" w:cs="Times New Roman"/>
          <w:bCs/>
          <w:sz w:val="24"/>
          <w:szCs w:val="24"/>
        </w:rPr>
        <w:t>täisealine laps</w:t>
      </w:r>
      <w:r w:rsidRPr="00223383">
        <w:rPr>
          <w:rFonts w:ascii="Times New Roman" w:hAnsi="Times New Roman" w:cs="Times New Roman"/>
          <w:bCs/>
          <w:sz w:val="24"/>
          <w:szCs w:val="24"/>
        </w:rPr>
        <w:t>, kes ei ole terviseseisundi või puude tõttu suuteline iseseisvalt toime tulema, kui ta reisib Eesti kodaniku juurde või temaga koos;</w:t>
      </w:r>
    </w:p>
    <w:p w14:paraId="2A91CBFD" w14:textId="10E3B168" w:rsidR="00223383" w:rsidRDefault="00A04BB0" w:rsidP="00AC2B09">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EE0402">
        <w:rPr>
          <w:rFonts w:ascii="Times New Roman" w:hAnsi="Times New Roman" w:cs="Times New Roman"/>
          <w:color w:val="202020"/>
          <w:sz w:val="24"/>
          <w:szCs w:val="24"/>
          <w:shd w:val="clear" w:color="auto" w:fill="FFFFFF"/>
        </w:rPr>
        <w:t>Euroopa Liidu liikmesriigi, Euroopa Majanduspiirkonna liikmesriigi</w:t>
      </w:r>
      <w:r>
        <w:rPr>
          <w:rFonts w:ascii="Times New Roman" w:hAnsi="Times New Roman" w:cs="Times New Roman"/>
          <w:color w:val="202020"/>
          <w:sz w:val="24"/>
          <w:szCs w:val="24"/>
          <w:shd w:val="clear" w:color="auto" w:fill="FFFFFF"/>
        </w:rPr>
        <w:t>,</w:t>
      </w:r>
      <w:r w:rsidRPr="00EE0402">
        <w:rPr>
          <w:rFonts w:ascii="Times New Roman" w:hAnsi="Times New Roman" w:cs="Times New Roman"/>
          <w:color w:val="202020"/>
          <w:sz w:val="24"/>
          <w:szCs w:val="24"/>
          <w:shd w:val="clear" w:color="auto" w:fill="FFFFFF"/>
        </w:rPr>
        <w:t xml:space="preserve"> Šveitsi Konföderatsiooni</w:t>
      </w:r>
      <w:r>
        <w:rPr>
          <w:rFonts w:ascii="Times New Roman" w:hAnsi="Times New Roman" w:cs="Times New Roman"/>
          <w:color w:val="202020"/>
          <w:sz w:val="24"/>
          <w:szCs w:val="24"/>
          <w:shd w:val="clear" w:color="auto" w:fill="FFFFFF"/>
        </w:rPr>
        <w:t xml:space="preserve"> või Ühendkuningriigi</w:t>
      </w:r>
      <w:r w:rsidRPr="00EE0402">
        <w:rPr>
          <w:rFonts w:ascii="Times New Roman" w:hAnsi="Times New Roman" w:cs="Times New Roman"/>
          <w:color w:val="202020"/>
          <w:sz w:val="24"/>
          <w:szCs w:val="24"/>
          <w:shd w:val="clear" w:color="auto" w:fill="FFFFFF"/>
        </w:rPr>
        <w:t xml:space="preserve"> kodaniku perekonnaliige,</w:t>
      </w:r>
      <w:r w:rsidR="002D6E41">
        <w:rPr>
          <w:rFonts w:ascii="Times New Roman" w:hAnsi="Times New Roman" w:cs="Times New Roman"/>
          <w:color w:val="202020"/>
          <w:sz w:val="24"/>
          <w:szCs w:val="24"/>
          <w:shd w:val="clear" w:color="auto" w:fill="FFFFFF"/>
        </w:rPr>
        <w:t xml:space="preserve"> kui ta</w:t>
      </w:r>
      <w:ins w:id="2" w:author="Mari Koik" w:date="2024-04-04T10:28:00Z">
        <w:r w:rsidR="005853C2">
          <w:rPr>
            <w:rFonts w:ascii="Times New Roman" w:hAnsi="Times New Roman" w:cs="Times New Roman"/>
            <w:color w:val="202020"/>
            <w:sz w:val="24"/>
            <w:szCs w:val="24"/>
            <w:shd w:val="clear" w:color="auto" w:fill="FFFFFF"/>
          </w:rPr>
          <w:t>l</w:t>
        </w:r>
      </w:ins>
      <w:r w:rsidR="002D6E41">
        <w:rPr>
          <w:rFonts w:ascii="Times New Roman" w:hAnsi="Times New Roman" w:cs="Times New Roman"/>
          <w:color w:val="202020"/>
          <w:sz w:val="24"/>
          <w:szCs w:val="24"/>
          <w:shd w:val="clear" w:color="auto" w:fill="FFFFFF"/>
        </w:rPr>
        <w:t xml:space="preserve"> o</w:t>
      </w:r>
      <w:ins w:id="3" w:author="Mari Koik" w:date="2024-04-04T10:28:00Z">
        <w:r w:rsidR="005853C2">
          <w:rPr>
            <w:rFonts w:ascii="Times New Roman" w:hAnsi="Times New Roman" w:cs="Times New Roman"/>
            <w:color w:val="202020"/>
            <w:sz w:val="24"/>
            <w:szCs w:val="24"/>
            <w:shd w:val="clear" w:color="auto" w:fill="FFFFFF"/>
          </w:rPr>
          <w:t>n</w:t>
        </w:r>
      </w:ins>
      <w:del w:id="4" w:author="Mari Koik" w:date="2024-04-04T10:28:00Z">
        <w:r w:rsidR="002D6E41" w:rsidDel="005853C2">
          <w:rPr>
            <w:rFonts w:ascii="Times New Roman" w:hAnsi="Times New Roman" w:cs="Times New Roman"/>
            <w:color w:val="202020"/>
            <w:sz w:val="24"/>
            <w:szCs w:val="24"/>
            <w:shd w:val="clear" w:color="auto" w:fill="FFFFFF"/>
          </w:rPr>
          <w:delText>mab</w:delText>
        </w:r>
      </w:del>
      <w:r w:rsidR="002D6E41">
        <w:rPr>
          <w:rFonts w:ascii="Times New Roman" w:hAnsi="Times New Roman" w:cs="Times New Roman"/>
          <w:color w:val="202020"/>
          <w:sz w:val="24"/>
          <w:szCs w:val="24"/>
          <w:shd w:val="clear" w:color="auto" w:fill="FFFFFF"/>
        </w:rPr>
        <w:t xml:space="preserve"> </w:t>
      </w:r>
      <w:r w:rsidR="002D6E41" w:rsidRPr="002D6E41">
        <w:rPr>
          <w:rFonts w:ascii="Times New Roman" w:hAnsi="Times New Roman" w:cs="Times New Roman"/>
          <w:color w:val="202020"/>
          <w:sz w:val="24"/>
          <w:szCs w:val="24"/>
          <w:shd w:val="clear" w:color="auto" w:fill="FFFFFF"/>
        </w:rPr>
        <w:t>Euroopa Liidu õiguse alusel vaba liikumise õigus</w:t>
      </w:r>
      <w:del w:id="5" w:author="Mari Koik" w:date="2024-04-04T10:28:00Z">
        <w:r w:rsidR="002D6E41" w:rsidRPr="002D6E41" w:rsidDel="005853C2">
          <w:rPr>
            <w:rFonts w:ascii="Times New Roman" w:hAnsi="Times New Roman" w:cs="Times New Roman"/>
            <w:color w:val="202020"/>
            <w:sz w:val="24"/>
            <w:szCs w:val="24"/>
            <w:shd w:val="clear" w:color="auto" w:fill="FFFFFF"/>
          </w:rPr>
          <w:delText>t</w:delText>
        </w:r>
      </w:del>
      <w:r w:rsidR="002D6E41">
        <w:rPr>
          <w:rFonts w:ascii="Times New Roman" w:hAnsi="Times New Roman" w:cs="Times New Roman"/>
          <w:color w:val="202020"/>
          <w:sz w:val="24"/>
          <w:szCs w:val="24"/>
          <w:shd w:val="clear" w:color="auto" w:fill="FFFFFF"/>
        </w:rPr>
        <w:t>;</w:t>
      </w:r>
      <w:r w:rsidR="00223383" w:rsidRPr="00223383">
        <w:rPr>
          <w:rFonts w:ascii="Times New Roman" w:hAnsi="Times New Roman" w:cs="Times New Roman"/>
          <w:bCs/>
          <w:sz w:val="24"/>
          <w:szCs w:val="24"/>
        </w:rPr>
        <w:t>“</w:t>
      </w:r>
      <w:r>
        <w:rPr>
          <w:rFonts w:ascii="Times New Roman" w:hAnsi="Times New Roman" w:cs="Times New Roman"/>
          <w:bCs/>
          <w:sz w:val="24"/>
          <w:szCs w:val="24"/>
        </w:rPr>
        <w:t>;</w:t>
      </w:r>
    </w:p>
    <w:p w14:paraId="4571A044" w14:textId="77777777" w:rsidR="002D6E41" w:rsidRDefault="002D6E41" w:rsidP="00AC2B09">
      <w:pPr>
        <w:spacing w:after="0"/>
        <w:jc w:val="both"/>
        <w:rPr>
          <w:rFonts w:ascii="Times New Roman" w:hAnsi="Times New Roman" w:cs="Times New Roman"/>
          <w:bCs/>
          <w:sz w:val="24"/>
          <w:szCs w:val="24"/>
        </w:rPr>
      </w:pPr>
    </w:p>
    <w:p w14:paraId="74991FE1" w14:textId="10CE5DCA" w:rsidR="002D6E41" w:rsidRDefault="00630AB7" w:rsidP="002D6E41">
      <w:pPr>
        <w:spacing w:after="0"/>
        <w:jc w:val="both"/>
        <w:rPr>
          <w:rFonts w:ascii="Times New Roman" w:hAnsi="Times New Roman" w:cs="Times New Roman"/>
          <w:bCs/>
          <w:sz w:val="24"/>
          <w:szCs w:val="24"/>
        </w:rPr>
      </w:pPr>
      <w:r>
        <w:rPr>
          <w:rFonts w:ascii="Times New Roman" w:hAnsi="Times New Roman" w:cs="Times New Roman"/>
          <w:b/>
          <w:sz w:val="24"/>
          <w:szCs w:val="24"/>
        </w:rPr>
        <w:t>6</w:t>
      </w:r>
      <w:r w:rsidR="002D6E41">
        <w:rPr>
          <w:rFonts w:ascii="Times New Roman" w:hAnsi="Times New Roman" w:cs="Times New Roman"/>
          <w:b/>
          <w:sz w:val="24"/>
          <w:szCs w:val="24"/>
        </w:rPr>
        <w:t xml:space="preserve">) </w:t>
      </w:r>
      <w:r w:rsidR="002D6E41">
        <w:rPr>
          <w:rFonts w:ascii="Times New Roman" w:hAnsi="Times New Roman" w:cs="Times New Roman"/>
          <w:bCs/>
          <w:sz w:val="24"/>
          <w:szCs w:val="24"/>
        </w:rPr>
        <w:t>paragrahvi 39 lõike 2 punkt 9 muudetakse ja sõnastatakse järgmiselt:</w:t>
      </w:r>
    </w:p>
    <w:p w14:paraId="4F27121B" w14:textId="77777777" w:rsidR="002D6E41" w:rsidRDefault="002D6E41" w:rsidP="002D6E41">
      <w:pPr>
        <w:spacing w:after="0"/>
        <w:jc w:val="both"/>
        <w:rPr>
          <w:rFonts w:ascii="Times New Roman" w:hAnsi="Times New Roman" w:cs="Times New Roman"/>
          <w:bCs/>
          <w:sz w:val="24"/>
          <w:szCs w:val="24"/>
        </w:rPr>
      </w:pPr>
    </w:p>
    <w:p w14:paraId="47F3F044" w14:textId="2F70DC6A" w:rsidR="002D6E41" w:rsidRDefault="002D6E41" w:rsidP="002D6E41">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2D6E41">
        <w:rPr>
          <w:rFonts w:ascii="Times New Roman" w:hAnsi="Times New Roman" w:cs="Times New Roman"/>
          <w:bCs/>
          <w:sz w:val="24"/>
          <w:szCs w:val="24"/>
        </w:rPr>
        <w:t xml:space="preserve">pikaajalise viisa taotluse puhul diplomaatilise </w:t>
      </w:r>
      <w:commentRangeStart w:id="6"/>
      <w:del w:id="7" w:author="Mari Koik" w:date="2024-04-04T17:43:00Z">
        <w:r w:rsidRPr="002D6E41" w:rsidDel="003722D7">
          <w:rPr>
            <w:rFonts w:ascii="Times New Roman" w:hAnsi="Times New Roman" w:cs="Times New Roman"/>
            <w:bCs/>
            <w:sz w:val="24"/>
            <w:szCs w:val="24"/>
          </w:rPr>
          <w:delText xml:space="preserve">ja </w:delText>
        </w:r>
      </w:del>
      <w:ins w:id="8" w:author="Mari Koik" w:date="2024-04-04T17:43:00Z">
        <w:r w:rsidR="003722D7">
          <w:rPr>
            <w:rFonts w:ascii="Times New Roman" w:hAnsi="Times New Roman" w:cs="Times New Roman"/>
            <w:bCs/>
            <w:sz w:val="24"/>
            <w:szCs w:val="24"/>
          </w:rPr>
          <w:t>või</w:t>
        </w:r>
        <w:r w:rsidR="003722D7" w:rsidRPr="002D6E41">
          <w:rPr>
            <w:rFonts w:ascii="Times New Roman" w:hAnsi="Times New Roman" w:cs="Times New Roman"/>
            <w:bCs/>
            <w:sz w:val="24"/>
            <w:szCs w:val="24"/>
          </w:rPr>
          <w:t xml:space="preserve"> </w:t>
        </w:r>
      </w:ins>
      <w:r w:rsidRPr="002D6E41">
        <w:rPr>
          <w:rFonts w:ascii="Times New Roman" w:hAnsi="Times New Roman" w:cs="Times New Roman"/>
          <w:bCs/>
          <w:sz w:val="24"/>
          <w:szCs w:val="24"/>
        </w:rPr>
        <w:t>teenistuspassi kasutajana Eestisse akrediteeritav</w:t>
      </w:r>
      <w:del w:id="9" w:author="Mari Koik" w:date="2024-04-04T17:36:00Z">
        <w:r w:rsidRPr="002D6E41" w:rsidDel="009B0B7F">
          <w:rPr>
            <w:rFonts w:ascii="Times New Roman" w:hAnsi="Times New Roman" w:cs="Times New Roman"/>
            <w:bCs/>
            <w:sz w:val="24"/>
            <w:szCs w:val="24"/>
          </w:rPr>
          <w:delText>ad</w:delText>
        </w:r>
      </w:del>
      <w:r w:rsidRPr="002D6E41">
        <w:rPr>
          <w:rFonts w:ascii="Times New Roman" w:hAnsi="Times New Roman" w:cs="Times New Roman"/>
          <w:bCs/>
          <w:sz w:val="24"/>
          <w:szCs w:val="24"/>
        </w:rPr>
        <w:t xml:space="preserve"> </w:t>
      </w:r>
      <w:del w:id="10" w:author="Mari Koik" w:date="2024-04-04T17:36:00Z">
        <w:r w:rsidRPr="002D6E41" w:rsidDel="003722D7">
          <w:rPr>
            <w:rFonts w:ascii="Times New Roman" w:hAnsi="Times New Roman" w:cs="Times New Roman"/>
            <w:bCs/>
            <w:sz w:val="24"/>
            <w:szCs w:val="24"/>
          </w:rPr>
          <w:delText xml:space="preserve">välisriikide </w:delText>
        </w:r>
      </w:del>
      <w:ins w:id="11" w:author="Mari Koik" w:date="2024-04-04T17:36:00Z">
        <w:r w:rsidR="003722D7" w:rsidRPr="002D6E41">
          <w:rPr>
            <w:rFonts w:ascii="Times New Roman" w:hAnsi="Times New Roman" w:cs="Times New Roman"/>
            <w:bCs/>
            <w:sz w:val="24"/>
            <w:szCs w:val="24"/>
          </w:rPr>
          <w:t>välisrii</w:t>
        </w:r>
        <w:r w:rsidR="003722D7">
          <w:rPr>
            <w:rFonts w:ascii="Times New Roman" w:hAnsi="Times New Roman" w:cs="Times New Roman"/>
            <w:bCs/>
            <w:sz w:val="24"/>
            <w:szCs w:val="24"/>
          </w:rPr>
          <w:t>gi</w:t>
        </w:r>
        <w:r w:rsidR="003722D7" w:rsidRPr="002D6E41">
          <w:rPr>
            <w:rFonts w:ascii="Times New Roman" w:hAnsi="Times New Roman" w:cs="Times New Roman"/>
            <w:bCs/>
            <w:sz w:val="24"/>
            <w:szCs w:val="24"/>
          </w:rPr>
          <w:t xml:space="preserve"> </w:t>
        </w:r>
        <w:r w:rsidR="003722D7">
          <w:rPr>
            <w:rFonts w:ascii="Times New Roman" w:hAnsi="Times New Roman" w:cs="Times New Roman"/>
            <w:bCs/>
            <w:sz w:val="24"/>
            <w:szCs w:val="24"/>
          </w:rPr>
          <w:t>või</w:t>
        </w:r>
      </w:ins>
      <w:del w:id="12" w:author="Mari Koik" w:date="2024-04-04T17:36:00Z">
        <w:r w:rsidRPr="002D6E41" w:rsidDel="003722D7">
          <w:rPr>
            <w:rFonts w:ascii="Times New Roman" w:hAnsi="Times New Roman" w:cs="Times New Roman"/>
            <w:bCs/>
            <w:sz w:val="24"/>
            <w:szCs w:val="24"/>
          </w:rPr>
          <w:delText>ja</w:delText>
        </w:r>
      </w:del>
      <w:r w:rsidRPr="002D6E41">
        <w:rPr>
          <w:rFonts w:ascii="Times New Roman" w:hAnsi="Times New Roman" w:cs="Times New Roman"/>
          <w:bCs/>
          <w:sz w:val="24"/>
          <w:szCs w:val="24"/>
        </w:rPr>
        <w:t xml:space="preserve"> rahvusvahelis</w:t>
      </w:r>
      <w:del w:id="13" w:author="Mari Koik" w:date="2024-04-04T17:36:00Z">
        <w:r w:rsidRPr="002D6E41" w:rsidDel="003722D7">
          <w:rPr>
            <w:rFonts w:ascii="Times New Roman" w:hAnsi="Times New Roman" w:cs="Times New Roman"/>
            <w:bCs/>
            <w:sz w:val="24"/>
            <w:szCs w:val="24"/>
          </w:rPr>
          <w:delText>t</w:delText>
        </w:r>
      </w:del>
      <w:r w:rsidRPr="002D6E41">
        <w:rPr>
          <w:rFonts w:ascii="Times New Roman" w:hAnsi="Times New Roman" w:cs="Times New Roman"/>
          <w:bCs/>
          <w:sz w:val="24"/>
          <w:szCs w:val="24"/>
        </w:rPr>
        <w:t>e organisatsiooni</w:t>
      </w:r>
      <w:del w:id="14" w:author="Mari Koik" w:date="2024-04-04T17:37:00Z">
        <w:r w:rsidRPr="002D6E41" w:rsidDel="003722D7">
          <w:rPr>
            <w:rFonts w:ascii="Times New Roman" w:hAnsi="Times New Roman" w:cs="Times New Roman"/>
            <w:bCs/>
            <w:sz w:val="24"/>
            <w:szCs w:val="24"/>
          </w:rPr>
          <w:delText>de</w:delText>
        </w:r>
      </w:del>
      <w:r w:rsidRPr="002D6E41">
        <w:rPr>
          <w:rFonts w:ascii="Times New Roman" w:hAnsi="Times New Roman" w:cs="Times New Roman"/>
          <w:bCs/>
          <w:sz w:val="24"/>
          <w:szCs w:val="24"/>
        </w:rPr>
        <w:t xml:space="preserve"> esindus</w:t>
      </w:r>
      <w:del w:id="15" w:author="Mari Koik" w:date="2024-04-04T17:37:00Z">
        <w:r w:rsidRPr="002D6E41" w:rsidDel="003722D7">
          <w:rPr>
            <w:rFonts w:ascii="Times New Roman" w:hAnsi="Times New Roman" w:cs="Times New Roman"/>
            <w:bCs/>
            <w:sz w:val="24"/>
            <w:szCs w:val="24"/>
          </w:rPr>
          <w:delText>t</w:delText>
        </w:r>
      </w:del>
      <w:r w:rsidRPr="002D6E41">
        <w:rPr>
          <w:rFonts w:ascii="Times New Roman" w:hAnsi="Times New Roman" w:cs="Times New Roman"/>
          <w:bCs/>
          <w:sz w:val="24"/>
          <w:szCs w:val="24"/>
        </w:rPr>
        <w:t>e töötaja</w:t>
      </w:r>
      <w:del w:id="16" w:author="Mari Koik" w:date="2024-04-04T17:37:00Z">
        <w:r w:rsidRPr="002D6E41" w:rsidDel="003722D7">
          <w:rPr>
            <w:rFonts w:ascii="Times New Roman" w:hAnsi="Times New Roman" w:cs="Times New Roman"/>
            <w:bCs/>
            <w:sz w:val="24"/>
            <w:szCs w:val="24"/>
          </w:rPr>
          <w:delText>d</w:delText>
        </w:r>
      </w:del>
      <w:r w:rsidRPr="002D6E41">
        <w:rPr>
          <w:rFonts w:ascii="Times New Roman" w:hAnsi="Times New Roman" w:cs="Times New Roman"/>
          <w:bCs/>
          <w:sz w:val="24"/>
          <w:szCs w:val="24"/>
        </w:rPr>
        <w:t xml:space="preserve"> </w:t>
      </w:r>
      <w:ins w:id="17" w:author="Mari Koik" w:date="2024-04-04T17:37:00Z">
        <w:r w:rsidR="003722D7">
          <w:rPr>
            <w:rFonts w:ascii="Times New Roman" w:hAnsi="Times New Roman" w:cs="Times New Roman"/>
            <w:bCs/>
            <w:sz w:val="24"/>
            <w:szCs w:val="24"/>
          </w:rPr>
          <w:t>ja tema</w:t>
        </w:r>
      </w:ins>
      <w:del w:id="18" w:author="Mari Koik" w:date="2024-04-04T17:37:00Z">
        <w:r w:rsidRPr="002D6E41" w:rsidDel="003722D7">
          <w:rPr>
            <w:rFonts w:ascii="Times New Roman" w:hAnsi="Times New Roman" w:cs="Times New Roman"/>
            <w:bCs/>
            <w:sz w:val="24"/>
            <w:szCs w:val="24"/>
          </w:rPr>
          <w:delText>ning nende</w:delText>
        </w:r>
      </w:del>
      <w:r w:rsidRPr="002D6E41">
        <w:rPr>
          <w:rFonts w:ascii="Times New Roman" w:hAnsi="Times New Roman" w:cs="Times New Roman"/>
          <w:bCs/>
          <w:sz w:val="24"/>
          <w:szCs w:val="24"/>
        </w:rPr>
        <w:t xml:space="preserve"> perekonnalii</w:t>
      </w:r>
      <w:ins w:id="19" w:author="Mari Koik" w:date="2024-04-04T17:37:00Z">
        <w:r w:rsidR="003722D7">
          <w:rPr>
            <w:rFonts w:ascii="Times New Roman" w:hAnsi="Times New Roman" w:cs="Times New Roman"/>
            <w:bCs/>
            <w:sz w:val="24"/>
            <w:szCs w:val="24"/>
          </w:rPr>
          <w:t>ge</w:t>
        </w:r>
      </w:ins>
      <w:del w:id="20" w:author="Mari Koik" w:date="2024-04-04T17:37:00Z">
        <w:r w:rsidRPr="002D6E41" w:rsidDel="003722D7">
          <w:rPr>
            <w:rFonts w:ascii="Times New Roman" w:hAnsi="Times New Roman" w:cs="Times New Roman"/>
            <w:bCs/>
            <w:sz w:val="24"/>
            <w:szCs w:val="24"/>
          </w:rPr>
          <w:delText>kmed</w:delText>
        </w:r>
      </w:del>
      <w:commentRangeEnd w:id="6"/>
      <w:r w:rsidR="00154B0B">
        <w:rPr>
          <w:rStyle w:val="Kommentaariviide"/>
        </w:rPr>
        <w:commentReference w:id="6"/>
      </w:r>
      <w:r w:rsidRPr="002D6E41">
        <w:rPr>
          <w:rFonts w:ascii="Times New Roman" w:hAnsi="Times New Roman" w:cs="Times New Roman"/>
          <w:bCs/>
          <w:sz w:val="24"/>
          <w:szCs w:val="24"/>
        </w:rPr>
        <w:t>.“</w:t>
      </w:r>
      <w:ins w:id="21" w:author="Mari Käbi" w:date="2024-04-03T12:36:00Z">
        <w:r w:rsidR="004B480D">
          <w:rPr>
            <w:rFonts w:ascii="Times New Roman" w:hAnsi="Times New Roman" w:cs="Times New Roman"/>
            <w:bCs/>
            <w:sz w:val="24"/>
            <w:szCs w:val="24"/>
          </w:rPr>
          <w:t>;</w:t>
        </w:r>
      </w:ins>
      <w:del w:id="22" w:author="Mari Käbi" w:date="2024-04-03T12:36:00Z">
        <w:r w:rsidRPr="002D6E41" w:rsidDel="004B480D">
          <w:rPr>
            <w:rFonts w:ascii="Times New Roman" w:hAnsi="Times New Roman" w:cs="Times New Roman"/>
            <w:bCs/>
            <w:sz w:val="24"/>
            <w:szCs w:val="24"/>
          </w:rPr>
          <w:delText>.</w:delText>
        </w:r>
      </w:del>
    </w:p>
    <w:bookmarkEnd w:id="0"/>
    <w:p w14:paraId="76812F07" w14:textId="54F610C2" w:rsidR="00336DE7" w:rsidRPr="00472320" w:rsidRDefault="00336DE7" w:rsidP="004D0E17">
      <w:pPr>
        <w:spacing w:after="0"/>
        <w:jc w:val="both"/>
        <w:rPr>
          <w:rFonts w:ascii="Times New Roman" w:hAnsi="Times New Roman" w:cs="Times New Roman"/>
          <w:sz w:val="24"/>
          <w:szCs w:val="24"/>
        </w:rPr>
      </w:pPr>
    </w:p>
    <w:p w14:paraId="5C05DDE4" w14:textId="067E0EE4" w:rsidR="00492CC0" w:rsidRPr="00472320" w:rsidRDefault="00630AB7" w:rsidP="00F32134">
      <w:pPr>
        <w:spacing w:after="0"/>
        <w:jc w:val="both"/>
        <w:rPr>
          <w:rFonts w:ascii="Times New Roman" w:hAnsi="Times New Roman" w:cs="Times New Roman"/>
          <w:sz w:val="24"/>
          <w:szCs w:val="24"/>
        </w:rPr>
      </w:pPr>
      <w:r>
        <w:rPr>
          <w:rFonts w:ascii="Times New Roman" w:hAnsi="Times New Roman" w:cs="Times New Roman"/>
          <w:b/>
          <w:bCs/>
          <w:sz w:val="24"/>
          <w:szCs w:val="24"/>
        </w:rPr>
        <w:t>7</w:t>
      </w:r>
      <w:r w:rsidR="00492CC0" w:rsidRPr="00472320">
        <w:rPr>
          <w:rFonts w:ascii="Times New Roman" w:hAnsi="Times New Roman" w:cs="Times New Roman"/>
          <w:b/>
          <w:bCs/>
          <w:sz w:val="24"/>
          <w:szCs w:val="24"/>
        </w:rPr>
        <w:t>)</w:t>
      </w:r>
      <w:r w:rsidR="00492CC0" w:rsidRPr="00472320">
        <w:rPr>
          <w:rFonts w:ascii="Times New Roman" w:hAnsi="Times New Roman" w:cs="Times New Roman"/>
          <w:sz w:val="24"/>
          <w:szCs w:val="24"/>
        </w:rPr>
        <w:t xml:space="preserve"> </w:t>
      </w:r>
      <w:bookmarkStart w:id="23" w:name="_Hlk150761316"/>
      <w:r w:rsidR="00492CC0" w:rsidRPr="00472320">
        <w:rPr>
          <w:rFonts w:ascii="Times New Roman" w:hAnsi="Times New Roman" w:cs="Times New Roman"/>
          <w:sz w:val="24"/>
          <w:szCs w:val="24"/>
        </w:rPr>
        <w:t>paragrahvi 45 lõike 2 punkti 2 täiend</w:t>
      </w:r>
      <w:r w:rsidR="00FC51AB" w:rsidRPr="00472320">
        <w:rPr>
          <w:rFonts w:ascii="Times New Roman" w:hAnsi="Times New Roman" w:cs="Times New Roman"/>
          <w:sz w:val="24"/>
          <w:szCs w:val="24"/>
        </w:rPr>
        <w:t>atakse</w:t>
      </w:r>
      <w:r w:rsidR="00F52DBE" w:rsidRPr="00472320">
        <w:rPr>
          <w:rFonts w:ascii="Times New Roman" w:hAnsi="Times New Roman" w:cs="Times New Roman"/>
          <w:sz w:val="24"/>
          <w:szCs w:val="24"/>
        </w:rPr>
        <w:t xml:space="preserve"> pärast sõnu „rahvastikuregistri seaduse“ </w:t>
      </w:r>
      <w:del w:id="24" w:author="Mari Koik" w:date="2024-04-04T10:19:00Z">
        <w:r w:rsidR="00F52DBE" w:rsidRPr="00472320" w:rsidDel="00A36605">
          <w:rPr>
            <w:rFonts w:ascii="Times New Roman" w:hAnsi="Times New Roman" w:cs="Times New Roman"/>
            <w:sz w:val="24"/>
            <w:szCs w:val="24"/>
          </w:rPr>
          <w:delText xml:space="preserve">lauseosaga </w:delText>
        </w:r>
      </w:del>
      <w:ins w:id="25" w:author="Mari Koik" w:date="2024-04-04T10:19:00Z">
        <w:r w:rsidR="00A36605">
          <w:rPr>
            <w:rFonts w:ascii="Times New Roman" w:hAnsi="Times New Roman" w:cs="Times New Roman"/>
            <w:sz w:val="24"/>
            <w:szCs w:val="24"/>
          </w:rPr>
          <w:t>teksti</w:t>
        </w:r>
        <w:r w:rsidR="00A36605" w:rsidRPr="00472320">
          <w:rPr>
            <w:rFonts w:ascii="Times New Roman" w:hAnsi="Times New Roman" w:cs="Times New Roman"/>
            <w:sz w:val="24"/>
            <w:szCs w:val="24"/>
          </w:rPr>
          <w:t xml:space="preserve">osaga </w:t>
        </w:r>
      </w:ins>
      <w:r w:rsidR="00F52DBE" w:rsidRPr="00472320">
        <w:rPr>
          <w:rFonts w:ascii="Times New Roman" w:hAnsi="Times New Roman" w:cs="Times New Roman"/>
          <w:sz w:val="24"/>
          <w:szCs w:val="24"/>
        </w:rPr>
        <w:t>„§ 87</w:t>
      </w:r>
      <w:r w:rsidR="00F52DBE" w:rsidRPr="00472320">
        <w:rPr>
          <w:rFonts w:ascii="Times New Roman" w:hAnsi="Times New Roman" w:cs="Times New Roman"/>
          <w:sz w:val="24"/>
          <w:szCs w:val="24"/>
          <w:vertAlign w:val="superscript"/>
        </w:rPr>
        <w:t>1</w:t>
      </w:r>
      <w:r w:rsidR="00F52DBE" w:rsidRPr="00472320">
        <w:rPr>
          <w:rFonts w:ascii="Times New Roman" w:hAnsi="Times New Roman" w:cs="Times New Roman"/>
          <w:sz w:val="24"/>
          <w:szCs w:val="24"/>
        </w:rPr>
        <w:t xml:space="preserve"> lõikes 2 ja“;</w:t>
      </w:r>
      <w:bookmarkEnd w:id="23"/>
    </w:p>
    <w:p w14:paraId="482940E6" w14:textId="77777777" w:rsidR="00492CC0" w:rsidRPr="00472320" w:rsidRDefault="00492CC0" w:rsidP="00F32134">
      <w:pPr>
        <w:spacing w:after="0"/>
        <w:jc w:val="both"/>
        <w:rPr>
          <w:rFonts w:ascii="Times New Roman" w:hAnsi="Times New Roman" w:cs="Times New Roman"/>
          <w:sz w:val="24"/>
          <w:szCs w:val="24"/>
        </w:rPr>
      </w:pPr>
    </w:p>
    <w:p w14:paraId="7EEDCDFF" w14:textId="23C7DA9A" w:rsidR="00336DE7" w:rsidRPr="00472320" w:rsidRDefault="00630AB7" w:rsidP="00135AC8">
      <w:pPr>
        <w:pStyle w:val="Vahedeta"/>
        <w:rPr>
          <w:rFonts w:ascii="Times New Roman" w:hAnsi="Times New Roman" w:cs="Times New Roman"/>
          <w:sz w:val="24"/>
          <w:szCs w:val="24"/>
        </w:rPr>
      </w:pPr>
      <w:r>
        <w:rPr>
          <w:rFonts w:ascii="Times New Roman" w:hAnsi="Times New Roman" w:cs="Times New Roman"/>
          <w:b/>
          <w:bCs/>
          <w:sz w:val="24"/>
          <w:szCs w:val="24"/>
        </w:rPr>
        <w:t>8</w:t>
      </w:r>
      <w:r w:rsidR="005031A1" w:rsidRPr="00472320">
        <w:rPr>
          <w:rFonts w:ascii="Times New Roman" w:hAnsi="Times New Roman" w:cs="Times New Roman"/>
          <w:b/>
          <w:bCs/>
          <w:sz w:val="24"/>
          <w:szCs w:val="24"/>
        </w:rPr>
        <w:t>)</w:t>
      </w:r>
      <w:r w:rsidR="00F32134" w:rsidRPr="00472320">
        <w:rPr>
          <w:rFonts w:ascii="Times New Roman" w:hAnsi="Times New Roman" w:cs="Times New Roman"/>
          <w:sz w:val="24"/>
          <w:szCs w:val="24"/>
        </w:rPr>
        <w:t xml:space="preserve"> </w:t>
      </w:r>
      <w:r w:rsidR="00F3347B" w:rsidRPr="00472320">
        <w:rPr>
          <w:rFonts w:ascii="Times New Roman" w:hAnsi="Times New Roman" w:cs="Times New Roman"/>
          <w:sz w:val="24"/>
          <w:szCs w:val="24"/>
        </w:rPr>
        <w:t>paragrahv</w:t>
      </w:r>
      <w:ins w:id="26" w:author="Mari Käbi" w:date="2024-04-05T07:30:00Z">
        <w:r w:rsidR="007673A0">
          <w:rPr>
            <w:rFonts w:ascii="Times New Roman" w:hAnsi="Times New Roman" w:cs="Times New Roman"/>
            <w:sz w:val="24"/>
            <w:szCs w:val="24"/>
          </w:rPr>
          <w:t>i</w:t>
        </w:r>
      </w:ins>
      <w:r w:rsidR="00F32134" w:rsidRPr="00472320">
        <w:rPr>
          <w:rFonts w:ascii="Times New Roman" w:hAnsi="Times New Roman" w:cs="Times New Roman"/>
          <w:sz w:val="24"/>
          <w:szCs w:val="24"/>
        </w:rPr>
        <w:t xml:space="preserve"> </w:t>
      </w:r>
      <w:r w:rsidR="00F3347B" w:rsidRPr="00472320">
        <w:rPr>
          <w:rFonts w:ascii="Times New Roman" w:hAnsi="Times New Roman" w:cs="Times New Roman"/>
          <w:sz w:val="24"/>
          <w:szCs w:val="24"/>
        </w:rPr>
        <w:t xml:space="preserve">262 </w:t>
      </w:r>
      <w:ins w:id="27" w:author="Mari Käbi" w:date="2024-04-05T07:30:00Z">
        <w:r w:rsidR="007673A0">
          <w:rPr>
            <w:rFonts w:ascii="Times New Roman" w:hAnsi="Times New Roman" w:cs="Times New Roman"/>
            <w:sz w:val="24"/>
            <w:szCs w:val="24"/>
          </w:rPr>
          <w:t xml:space="preserve">tekst </w:t>
        </w:r>
      </w:ins>
      <w:r w:rsidR="00F32134" w:rsidRPr="00472320">
        <w:rPr>
          <w:rFonts w:ascii="Times New Roman" w:hAnsi="Times New Roman" w:cs="Times New Roman"/>
          <w:sz w:val="24"/>
          <w:szCs w:val="24"/>
        </w:rPr>
        <w:t>muudetakse ja sõnastatakse järgmiselt:</w:t>
      </w:r>
    </w:p>
    <w:p w14:paraId="2B3B0BF7" w14:textId="1B0115AA" w:rsidR="00F32134" w:rsidRPr="00472320" w:rsidRDefault="00F32134" w:rsidP="00135AC8">
      <w:pPr>
        <w:pStyle w:val="Vahedeta"/>
        <w:rPr>
          <w:rFonts w:ascii="Times New Roman" w:hAnsi="Times New Roman" w:cs="Times New Roman"/>
          <w:sz w:val="24"/>
          <w:szCs w:val="24"/>
        </w:rPr>
      </w:pPr>
    </w:p>
    <w:p w14:paraId="17A1D3B9" w14:textId="77777777" w:rsidR="00381A58" w:rsidRDefault="00381A58" w:rsidP="00381A58">
      <w:pPr>
        <w:pStyle w:val="Vahedeta"/>
        <w:jc w:val="both"/>
        <w:rPr>
          <w:rFonts w:ascii="Times New Roman" w:hAnsi="Times New Roman" w:cs="Times New Roman"/>
          <w:sz w:val="24"/>
          <w:szCs w:val="24"/>
        </w:rPr>
      </w:pPr>
      <w:r w:rsidRPr="00DC7766">
        <w:rPr>
          <w:rFonts w:ascii="Times New Roman" w:hAnsi="Times New Roman" w:cs="Times New Roman"/>
          <w:sz w:val="24"/>
          <w:szCs w:val="24"/>
        </w:rPr>
        <w:t>„</w:t>
      </w:r>
      <w:r>
        <w:rPr>
          <w:rFonts w:ascii="Times New Roman" w:hAnsi="Times New Roman" w:cs="Times New Roman"/>
          <w:sz w:val="24"/>
          <w:szCs w:val="24"/>
        </w:rPr>
        <w:t xml:space="preserve">(1) </w:t>
      </w:r>
      <w:r w:rsidRPr="00DC7766">
        <w:rPr>
          <w:rFonts w:ascii="Times New Roman" w:hAnsi="Times New Roman" w:cs="Times New Roman"/>
          <w:sz w:val="24"/>
          <w:szCs w:val="24"/>
        </w:rPr>
        <w:t xml:space="preserve">Uue eesnime andmise, uue perekonnanime andmise, eesnime taastamise </w:t>
      </w:r>
      <w:commentRangeStart w:id="28"/>
      <w:r w:rsidRPr="00DC7766">
        <w:rPr>
          <w:rFonts w:ascii="Times New Roman" w:hAnsi="Times New Roman" w:cs="Times New Roman"/>
          <w:sz w:val="24"/>
          <w:szCs w:val="24"/>
        </w:rPr>
        <w:t xml:space="preserve">ja </w:t>
      </w:r>
      <w:commentRangeEnd w:id="28"/>
      <w:r w:rsidR="007673A0">
        <w:rPr>
          <w:rStyle w:val="Kommentaariviide"/>
        </w:rPr>
        <w:commentReference w:id="28"/>
      </w:r>
      <w:r w:rsidRPr="00DC7766">
        <w:rPr>
          <w:rFonts w:ascii="Times New Roman" w:hAnsi="Times New Roman" w:cs="Times New Roman"/>
          <w:sz w:val="24"/>
          <w:szCs w:val="24"/>
        </w:rPr>
        <w:t>perekonnanime taastamise taotluse läbivaatamise eest tasutakse riigilõivu 150 eurot.</w:t>
      </w:r>
    </w:p>
    <w:p w14:paraId="36442D4F" w14:textId="77777777" w:rsidR="00381A58" w:rsidRPr="00DC7766" w:rsidRDefault="00381A58" w:rsidP="00381A58">
      <w:pPr>
        <w:pStyle w:val="Vahedeta"/>
        <w:jc w:val="both"/>
        <w:rPr>
          <w:rFonts w:ascii="Times New Roman" w:hAnsi="Times New Roman" w:cs="Times New Roman"/>
          <w:sz w:val="24"/>
          <w:szCs w:val="24"/>
        </w:rPr>
      </w:pPr>
    </w:p>
    <w:p w14:paraId="717AB5BA" w14:textId="4369F304" w:rsidR="00F3347B" w:rsidRPr="00472320" w:rsidRDefault="00381A58" w:rsidP="00381A58">
      <w:pPr>
        <w:pStyle w:val="Vahedeta"/>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DC7766">
        <w:rPr>
          <w:rFonts w:ascii="Times New Roman" w:hAnsi="Times New Roman" w:cs="Times New Roman"/>
          <w:sz w:val="24"/>
          <w:szCs w:val="24"/>
        </w:rPr>
        <w:t>Uue isikunime andmise ja isikunime taastamise taotluse läbivaatamise eest tasutakse riigilõivu 300 eurot.</w:t>
      </w:r>
      <w:r w:rsidR="00393BD9" w:rsidRPr="00472320">
        <w:rPr>
          <w:rFonts w:ascii="Times New Roman" w:hAnsi="Times New Roman" w:cs="Times New Roman"/>
          <w:sz w:val="24"/>
          <w:szCs w:val="24"/>
        </w:rPr>
        <w:t>“;</w:t>
      </w:r>
    </w:p>
    <w:p w14:paraId="585F7BDA" w14:textId="77777777" w:rsidR="005031A1" w:rsidRPr="00472320" w:rsidRDefault="005031A1" w:rsidP="00135AC8">
      <w:pPr>
        <w:pStyle w:val="Vahedeta"/>
        <w:rPr>
          <w:rFonts w:ascii="Times New Roman" w:hAnsi="Times New Roman" w:cs="Times New Roman"/>
          <w:sz w:val="24"/>
          <w:szCs w:val="24"/>
        </w:rPr>
      </w:pPr>
    </w:p>
    <w:p w14:paraId="58FC2A83" w14:textId="4E6365E6" w:rsidR="00D81A33" w:rsidRPr="00472320" w:rsidRDefault="00630AB7" w:rsidP="00D81A33">
      <w:pPr>
        <w:spacing w:after="0" w:line="240" w:lineRule="auto"/>
        <w:ind w:left="-5"/>
        <w:rPr>
          <w:rFonts w:ascii="Times New Roman" w:hAnsi="Times New Roman" w:cs="Times New Roman"/>
          <w:sz w:val="24"/>
          <w:szCs w:val="24"/>
        </w:rPr>
      </w:pPr>
      <w:r>
        <w:rPr>
          <w:rFonts w:ascii="Times New Roman" w:eastAsia="Times New Roman" w:hAnsi="Times New Roman" w:cs="Times New Roman"/>
          <w:b/>
          <w:bCs/>
          <w:sz w:val="24"/>
          <w:szCs w:val="24"/>
        </w:rPr>
        <w:t>9</w:t>
      </w:r>
      <w:r w:rsidR="005031A1" w:rsidRPr="00472320">
        <w:rPr>
          <w:rFonts w:ascii="Times New Roman" w:eastAsia="Times New Roman" w:hAnsi="Times New Roman" w:cs="Times New Roman"/>
          <w:b/>
          <w:bCs/>
          <w:sz w:val="24"/>
          <w:szCs w:val="24"/>
        </w:rPr>
        <w:t xml:space="preserve">) </w:t>
      </w:r>
      <w:r w:rsidR="005031A1" w:rsidRPr="00472320">
        <w:rPr>
          <w:rFonts w:ascii="Times New Roman" w:eastAsia="Times New Roman" w:hAnsi="Times New Roman" w:cs="Times New Roman"/>
          <w:sz w:val="24"/>
          <w:szCs w:val="24"/>
        </w:rPr>
        <w:t>paragrahvi 263 lõi</w:t>
      </w:r>
      <w:r w:rsidR="00D81A33">
        <w:rPr>
          <w:rFonts w:ascii="Times New Roman" w:eastAsia="Times New Roman" w:hAnsi="Times New Roman" w:cs="Times New Roman"/>
          <w:sz w:val="24"/>
          <w:szCs w:val="24"/>
        </w:rPr>
        <w:t xml:space="preserve">kes 1 </w:t>
      </w:r>
      <w:r w:rsidR="00D81A33" w:rsidRPr="00472320">
        <w:rPr>
          <w:rFonts w:ascii="Times New Roman" w:eastAsia="Times New Roman" w:hAnsi="Times New Roman" w:cs="Times New Roman"/>
          <w:sz w:val="24"/>
          <w:szCs w:val="24"/>
        </w:rPr>
        <w:t>asendatakse arv „30“ arvuga „1</w:t>
      </w:r>
      <w:r w:rsidR="00D81A33">
        <w:rPr>
          <w:rFonts w:ascii="Times New Roman" w:eastAsia="Times New Roman" w:hAnsi="Times New Roman" w:cs="Times New Roman"/>
          <w:sz w:val="24"/>
          <w:szCs w:val="24"/>
        </w:rPr>
        <w:t>0</w:t>
      </w:r>
      <w:r w:rsidR="00D81A33" w:rsidRPr="00472320">
        <w:rPr>
          <w:rFonts w:ascii="Times New Roman" w:eastAsia="Times New Roman" w:hAnsi="Times New Roman" w:cs="Times New Roman"/>
          <w:sz w:val="24"/>
          <w:szCs w:val="24"/>
        </w:rPr>
        <w:t>0“;</w:t>
      </w:r>
    </w:p>
    <w:p w14:paraId="4FDB51E7" w14:textId="5CF7D781" w:rsidR="00D81A33" w:rsidRDefault="00D81A33" w:rsidP="005031A1">
      <w:pPr>
        <w:spacing w:after="0" w:line="240" w:lineRule="auto"/>
        <w:ind w:left="-5"/>
        <w:rPr>
          <w:rFonts w:ascii="Times New Roman" w:eastAsia="Times New Roman" w:hAnsi="Times New Roman" w:cs="Times New Roman"/>
          <w:sz w:val="24"/>
          <w:szCs w:val="24"/>
        </w:rPr>
      </w:pPr>
    </w:p>
    <w:p w14:paraId="01CC3D6D" w14:textId="7B2E6EDD" w:rsidR="00D81A33" w:rsidRPr="00472320" w:rsidRDefault="00630AB7" w:rsidP="00D81A33">
      <w:pPr>
        <w:spacing w:after="0" w:line="240" w:lineRule="auto"/>
        <w:ind w:left="-5"/>
        <w:rPr>
          <w:rFonts w:ascii="Times New Roman" w:hAnsi="Times New Roman" w:cs="Times New Roman"/>
          <w:sz w:val="24"/>
          <w:szCs w:val="24"/>
        </w:rPr>
      </w:pPr>
      <w:r>
        <w:rPr>
          <w:rFonts w:ascii="Times New Roman" w:eastAsia="Times New Roman" w:hAnsi="Times New Roman" w:cs="Times New Roman"/>
          <w:b/>
          <w:bCs/>
          <w:sz w:val="24"/>
          <w:szCs w:val="24"/>
        </w:rPr>
        <w:t>10</w:t>
      </w:r>
      <w:r w:rsidR="00D81A33" w:rsidRPr="00DA0182">
        <w:rPr>
          <w:rFonts w:ascii="Times New Roman" w:eastAsia="Times New Roman" w:hAnsi="Times New Roman" w:cs="Times New Roman"/>
          <w:b/>
          <w:bCs/>
          <w:sz w:val="24"/>
          <w:szCs w:val="24"/>
        </w:rPr>
        <w:t>)</w:t>
      </w:r>
      <w:r w:rsidR="00D81A33">
        <w:rPr>
          <w:rFonts w:ascii="Times New Roman" w:eastAsia="Times New Roman" w:hAnsi="Times New Roman" w:cs="Times New Roman"/>
          <w:sz w:val="24"/>
          <w:szCs w:val="24"/>
        </w:rPr>
        <w:t xml:space="preserve"> </w:t>
      </w:r>
      <w:r w:rsidR="00D81A33" w:rsidRPr="00472320">
        <w:rPr>
          <w:rFonts w:ascii="Times New Roman" w:eastAsia="Times New Roman" w:hAnsi="Times New Roman" w:cs="Times New Roman"/>
          <w:sz w:val="24"/>
          <w:szCs w:val="24"/>
        </w:rPr>
        <w:t>paragrahvi 263 lõi</w:t>
      </w:r>
      <w:r w:rsidR="00D81A33">
        <w:rPr>
          <w:rFonts w:ascii="Times New Roman" w:eastAsia="Times New Roman" w:hAnsi="Times New Roman" w:cs="Times New Roman"/>
          <w:sz w:val="24"/>
          <w:szCs w:val="24"/>
        </w:rPr>
        <w:t xml:space="preserve">kes 2 </w:t>
      </w:r>
      <w:r w:rsidR="00D81A33" w:rsidRPr="00472320">
        <w:rPr>
          <w:rFonts w:ascii="Times New Roman" w:eastAsia="Times New Roman" w:hAnsi="Times New Roman" w:cs="Times New Roman"/>
          <w:sz w:val="24"/>
          <w:szCs w:val="24"/>
        </w:rPr>
        <w:t>asendatakse arv „30“ arvuga „</w:t>
      </w:r>
      <w:r w:rsidR="00D81A33">
        <w:rPr>
          <w:rFonts w:ascii="Times New Roman" w:eastAsia="Times New Roman" w:hAnsi="Times New Roman" w:cs="Times New Roman"/>
          <w:sz w:val="24"/>
          <w:szCs w:val="24"/>
        </w:rPr>
        <w:t>50</w:t>
      </w:r>
      <w:r w:rsidR="00D81A33" w:rsidRPr="00472320">
        <w:rPr>
          <w:rFonts w:ascii="Times New Roman" w:eastAsia="Times New Roman" w:hAnsi="Times New Roman" w:cs="Times New Roman"/>
          <w:sz w:val="24"/>
          <w:szCs w:val="24"/>
        </w:rPr>
        <w:t>“;</w:t>
      </w:r>
    </w:p>
    <w:p w14:paraId="6B0CCF68" w14:textId="135D3440" w:rsidR="00D81A33" w:rsidRDefault="00D81A33" w:rsidP="005031A1">
      <w:pPr>
        <w:spacing w:after="0" w:line="240" w:lineRule="auto"/>
        <w:ind w:left="-5"/>
        <w:rPr>
          <w:rFonts w:ascii="Times New Roman" w:eastAsia="Times New Roman" w:hAnsi="Times New Roman" w:cs="Times New Roman"/>
          <w:sz w:val="24"/>
          <w:szCs w:val="24"/>
        </w:rPr>
      </w:pPr>
    </w:p>
    <w:p w14:paraId="04FC39B9" w14:textId="20B73566" w:rsidR="00D81A33" w:rsidRDefault="00630AB7"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11</w:t>
      </w:r>
      <w:r w:rsidR="005031A1" w:rsidRPr="00472320">
        <w:rPr>
          <w:rFonts w:ascii="Times New Roman" w:eastAsia="Times New Roman" w:hAnsi="Times New Roman" w:cs="Times New Roman"/>
          <w:b/>
          <w:bCs/>
          <w:sz w:val="24"/>
          <w:szCs w:val="24"/>
        </w:rPr>
        <w:t xml:space="preserve">) </w:t>
      </w:r>
      <w:r w:rsidR="005031A1" w:rsidRPr="00472320">
        <w:rPr>
          <w:rFonts w:ascii="Times New Roman" w:eastAsia="Times New Roman" w:hAnsi="Times New Roman" w:cs="Times New Roman"/>
          <w:sz w:val="24"/>
          <w:szCs w:val="24"/>
        </w:rPr>
        <w:t xml:space="preserve">paragrahvi 263 </w:t>
      </w:r>
      <w:r w:rsidR="00D81A33">
        <w:rPr>
          <w:rFonts w:ascii="Times New Roman" w:eastAsia="Times New Roman" w:hAnsi="Times New Roman" w:cs="Times New Roman"/>
          <w:sz w:val="24"/>
          <w:szCs w:val="24"/>
        </w:rPr>
        <w:t>lõige 3 muudetakse ja sõnastatakse järgmiselt:</w:t>
      </w:r>
    </w:p>
    <w:p w14:paraId="3C84C550" w14:textId="77777777" w:rsidR="00D81A33" w:rsidRPr="00D81A33" w:rsidRDefault="00D81A33" w:rsidP="005031A1">
      <w:pPr>
        <w:spacing w:after="0" w:line="240" w:lineRule="auto"/>
        <w:ind w:left="-5"/>
        <w:rPr>
          <w:rFonts w:ascii="Times New Roman" w:eastAsia="Times New Roman" w:hAnsi="Times New Roman" w:cs="Times New Roman"/>
          <w:sz w:val="24"/>
          <w:szCs w:val="24"/>
        </w:rPr>
      </w:pPr>
    </w:p>
    <w:p w14:paraId="7E44FC81" w14:textId="583F6D99" w:rsidR="00D81A33" w:rsidRDefault="00D81A33" w:rsidP="00D81A33">
      <w:pPr>
        <w:spacing w:after="0" w:line="240" w:lineRule="auto"/>
        <w:ind w:left="-5"/>
        <w:jc w:val="both"/>
        <w:rPr>
          <w:rFonts w:ascii="Times New Roman" w:hAnsi="Times New Roman" w:cs="Times New Roman"/>
          <w:color w:val="202020"/>
          <w:sz w:val="24"/>
          <w:szCs w:val="24"/>
          <w:shd w:val="clear" w:color="auto" w:fill="FFFFFF"/>
        </w:rPr>
      </w:pPr>
      <w:r w:rsidRPr="00D81A33">
        <w:rPr>
          <w:rFonts w:ascii="Times New Roman" w:eastAsia="Times New Roman" w:hAnsi="Times New Roman" w:cs="Times New Roman"/>
          <w:sz w:val="24"/>
          <w:szCs w:val="24"/>
        </w:rPr>
        <w:t>„(3) R</w:t>
      </w:r>
      <w:r w:rsidRPr="00DA0182">
        <w:rPr>
          <w:rFonts w:ascii="Times New Roman" w:hAnsi="Times New Roman" w:cs="Times New Roman"/>
          <w:color w:val="202020"/>
          <w:sz w:val="24"/>
          <w:szCs w:val="24"/>
          <w:shd w:val="clear" w:color="auto" w:fill="FFFFFF"/>
        </w:rPr>
        <w:t xml:space="preserve">elvaloa, paralleelrelvaloa, </w:t>
      </w:r>
      <w:proofErr w:type="spellStart"/>
      <w:r w:rsidRPr="00DA0182">
        <w:rPr>
          <w:rFonts w:ascii="Times New Roman" w:hAnsi="Times New Roman" w:cs="Times New Roman"/>
          <w:color w:val="202020"/>
          <w:sz w:val="24"/>
          <w:szCs w:val="24"/>
          <w:shd w:val="clear" w:color="auto" w:fill="FFFFFF"/>
        </w:rPr>
        <w:t>relvakandmisloa</w:t>
      </w:r>
      <w:proofErr w:type="spellEnd"/>
      <w:r w:rsidRPr="00DA0182">
        <w:rPr>
          <w:rFonts w:ascii="Times New Roman" w:hAnsi="Times New Roman" w:cs="Times New Roman"/>
          <w:color w:val="202020"/>
          <w:sz w:val="24"/>
          <w:szCs w:val="24"/>
          <w:shd w:val="clear" w:color="auto" w:fill="FFFFFF"/>
        </w:rPr>
        <w:t xml:space="preserve"> ja kollektsioneerimisloa kehtivuse pikendamise taotluse läbivaatamise eest tasutakse riigilõivu 75 eurot.“;</w:t>
      </w:r>
    </w:p>
    <w:p w14:paraId="08C7C537" w14:textId="77777777" w:rsidR="00D81A33" w:rsidRDefault="00D81A33" w:rsidP="00D81A33">
      <w:pPr>
        <w:spacing w:after="0" w:line="240" w:lineRule="auto"/>
        <w:ind w:left="-5"/>
        <w:jc w:val="both"/>
        <w:rPr>
          <w:rFonts w:ascii="Times New Roman" w:hAnsi="Times New Roman" w:cs="Times New Roman"/>
          <w:color w:val="202020"/>
          <w:sz w:val="24"/>
          <w:szCs w:val="24"/>
          <w:shd w:val="clear" w:color="auto" w:fill="FFFFFF"/>
        </w:rPr>
      </w:pPr>
    </w:p>
    <w:p w14:paraId="61446168" w14:textId="17ABB695" w:rsidR="00D81A33" w:rsidRDefault="00630AB7" w:rsidP="00D81A33">
      <w:pPr>
        <w:spacing w:after="0" w:line="240" w:lineRule="auto"/>
        <w:ind w:left="-5"/>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12</w:t>
      </w:r>
      <w:r w:rsidR="00D81A33" w:rsidRPr="00DA0182">
        <w:rPr>
          <w:rFonts w:ascii="Times New Roman" w:hAnsi="Times New Roman" w:cs="Times New Roman"/>
          <w:b/>
          <w:bCs/>
          <w:color w:val="202020"/>
          <w:sz w:val="24"/>
          <w:szCs w:val="24"/>
          <w:shd w:val="clear" w:color="auto" w:fill="FFFFFF"/>
        </w:rPr>
        <w:t>)</w:t>
      </w:r>
      <w:r w:rsidR="00D81A33">
        <w:rPr>
          <w:rFonts w:ascii="Times New Roman" w:hAnsi="Times New Roman" w:cs="Times New Roman"/>
          <w:color w:val="202020"/>
          <w:sz w:val="24"/>
          <w:szCs w:val="24"/>
          <w:shd w:val="clear" w:color="auto" w:fill="FFFFFF"/>
        </w:rPr>
        <w:t xml:space="preserve"> paragrahvi 263 täiendatakse lõikega 3</w:t>
      </w:r>
      <w:r w:rsidR="00D81A33">
        <w:rPr>
          <w:rFonts w:ascii="Times New Roman" w:hAnsi="Times New Roman" w:cs="Times New Roman"/>
          <w:color w:val="202020"/>
          <w:sz w:val="24"/>
          <w:szCs w:val="24"/>
          <w:shd w:val="clear" w:color="auto" w:fill="FFFFFF"/>
          <w:vertAlign w:val="superscript"/>
        </w:rPr>
        <w:t>1</w:t>
      </w:r>
      <w:r w:rsidR="00D81A33">
        <w:rPr>
          <w:rFonts w:ascii="Times New Roman" w:hAnsi="Times New Roman" w:cs="Times New Roman"/>
          <w:color w:val="202020"/>
          <w:sz w:val="24"/>
          <w:szCs w:val="24"/>
          <w:shd w:val="clear" w:color="auto" w:fill="FFFFFF"/>
        </w:rPr>
        <w:t xml:space="preserve"> järgmises sõnastuses:</w:t>
      </w:r>
    </w:p>
    <w:p w14:paraId="0E44D9DE" w14:textId="77777777" w:rsidR="00D81A33" w:rsidRDefault="00D81A33" w:rsidP="00D81A33">
      <w:pPr>
        <w:spacing w:after="0" w:line="240" w:lineRule="auto"/>
        <w:ind w:left="-5"/>
        <w:jc w:val="both"/>
        <w:rPr>
          <w:rFonts w:ascii="Times New Roman" w:hAnsi="Times New Roman" w:cs="Times New Roman"/>
          <w:color w:val="202020"/>
          <w:sz w:val="24"/>
          <w:szCs w:val="24"/>
          <w:shd w:val="clear" w:color="auto" w:fill="FFFFFF"/>
        </w:rPr>
      </w:pPr>
    </w:p>
    <w:p w14:paraId="27DE8C61" w14:textId="6192B073" w:rsidR="00D81A33" w:rsidRPr="00DA0182" w:rsidRDefault="00D81A33" w:rsidP="00DA0182">
      <w:pPr>
        <w:spacing w:after="0" w:line="240" w:lineRule="auto"/>
        <w:ind w:left="-5"/>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„(3</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proofErr w:type="spellStart"/>
      <w:r>
        <w:rPr>
          <w:rFonts w:ascii="Times New Roman" w:hAnsi="Times New Roman" w:cs="Times New Roman"/>
          <w:color w:val="202020"/>
          <w:sz w:val="24"/>
          <w:szCs w:val="24"/>
          <w:shd w:val="clear" w:color="auto" w:fill="FFFFFF"/>
        </w:rPr>
        <w:t>Relvasoetamisloa</w:t>
      </w:r>
      <w:proofErr w:type="spellEnd"/>
      <w:r>
        <w:rPr>
          <w:rFonts w:ascii="Times New Roman" w:hAnsi="Times New Roman" w:cs="Times New Roman"/>
          <w:color w:val="202020"/>
          <w:sz w:val="24"/>
          <w:szCs w:val="24"/>
          <w:shd w:val="clear" w:color="auto" w:fill="FFFFFF"/>
        </w:rPr>
        <w:t xml:space="preserve"> </w:t>
      </w:r>
      <w:r w:rsidRPr="00FC0148">
        <w:rPr>
          <w:rFonts w:ascii="Times New Roman" w:hAnsi="Times New Roman" w:cs="Times New Roman"/>
          <w:color w:val="202020"/>
          <w:sz w:val="24"/>
          <w:szCs w:val="24"/>
          <w:shd w:val="clear" w:color="auto" w:fill="FFFFFF"/>
        </w:rPr>
        <w:t xml:space="preserve">kehtivuse pikendamise taotluse läbivaatamise eest tasutakse riigilõivu </w:t>
      </w:r>
      <w:r>
        <w:rPr>
          <w:rFonts w:ascii="Times New Roman" w:hAnsi="Times New Roman" w:cs="Times New Roman"/>
          <w:color w:val="202020"/>
          <w:sz w:val="24"/>
          <w:szCs w:val="24"/>
          <w:shd w:val="clear" w:color="auto" w:fill="FFFFFF"/>
        </w:rPr>
        <w:t>50</w:t>
      </w:r>
      <w:r w:rsidRPr="00FC0148">
        <w:rPr>
          <w:rFonts w:ascii="Times New Roman" w:hAnsi="Times New Roman" w:cs="Times New Roman"/>
          <w:color w:val="202020"/>
          <w:sz w:val="24"/>
          <w:szCs w:val="24"/>
          <w:shd w:val="clear" w:color="auto" w:fill="FFFFFF"/>
        </w:rPr>
        <w:t> eurot.“;</w:t>
      </w:r>
    </w:p>
    <w:p w14:paraId="2EED749B" w14:textId="77777777" w:rsidR="00D81A33" w:rsidRPr="00D81A33" w:rsidRDefault="00D81A33" w:rsidP="005031A1">
      <w:pPr>
        <w:spacing w:after="0" w:line="240" w:lineRule="auto"/>
        <w:ind w:left="-5"/>
        <w:rPr>
          <w:rFonts w:ascii="Times New Roman" w:eastAsia="Times New Roman" w:hAnsi="Times New Roman" w:cs="Times New Roman"/>
          <w:sz w:val="24"/>
          <w:szCs w:val="24"/>
        </w:rPr>
      </w:pPr>
    </w:p>
    <w:p w14:paraId="5B7F355B" w14:textId="4D107F0F" w:rsidR="005031A1" w:rsidRPr="00472320" w:rsidRDefault="00630AB7"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w:t>
      </w:r>
      <w:r w:rsidR="00D81A33" w:rsidRPr="00DA0182">
        <w:rPr>
          <w:rFonts w:ascii="Times New Roman" w:eastAsia="Times New Roman" w:hAnsi="Times New Roman" w:cs="Times New Roman"/>
          <w:b/>
          <w:bCs/>
          <w:sz w:val="24"/>
          <w:szCs w:val="24"/>
        </w:rPr>
        <w:t>)</w:t>
      </w:r>
      <w:r w:rsidR="00D81A33">
        <w:rPr>
          <w:rFonts w:ascii="Times New Roman" w:eastAsia="Times New Roman" w:hAnsi="Times New Roman" w:cs="Times New Roman"/>
          <w:sz w:val="24"/>
          <w:szCs w:val="24"/>
        </w:rPr>
        <w:t xml:space="preserve"> paragrahvi 263 lõikes 4 asendatakse arv „15“ arvuga „100“;</w:t>
      </w:r>
    </w:p>
    <w:p w14:paraId="3CAA83F9" w14:textId="77777777" w:rsidR="00D81A33" w:rsidRPr="00472320" w:rsidRDefault="00D81A33" w:rsidP="005031A1">
      <w:pPr>
        <w:spacing w:after="0" w:line="240" w:lineRule="auto"/>
        <w:ind w:left="-5"/>
        <w:rPr>
          <w:rFonts w:ascii="Times New Roman" w:eastAsia="Times New Roman" w:hAnsi="Times New Roman" w:cs="Times New Roman"/>
          <w:sz w:val="24"/>
          <w:szCs w:val="24"/>
        </w:rPr>
      </w:pPr>
    </w:p>
    <w:p w14:paraId="3A2EC1CB" w14:textId="391F565D" w:rsidR="005031A1" w:rsidRPr="00472320" w:rsidRDefault="00630AB7"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14</w:t>
      </w:r>
      <w:r w:rsidR="005031A1" w:rsidRPr="00472320">
        <w:rPr>
          <w:rFonts w:ascii="Times New Roman" w:eastAsia="Times New Roman" w:hAnsi="Times New Roman" w:cs="Times New Roman"/>
          <w:b/>
          <w:bCs/>
          <w:sz w:val="24"/>
          <w:szCs w:val="24"/>
        </w:rPr>
        <w:t xml:space="preserve">) </w:t>
      </w:r>
      <w:r w:rsidR="005031A1" w:rsidRPr="00472320">
        <w:rPr>
          <w:rFonts w:ascii="Times New Roman" w:eastAsia="Times New Roman" w:hAnsi="Times New Roman" w:cs="Times New Roman"/>
          <w:sz w:val="24"/>
          <w:szCs w:val="24"/>
        </w:rPr>
        <w:t xml:space="preserve">paragrahvi </w:t>
      </w:r>
      <w:r w:rsidR="00D81A33">
        <w:rPr>
          <w:rFonts w:ascii="Times New Roman" w:eastAsia="Times New Roman" w:hAnsi="Times New Roman" w:cs="Times New Roman"/>
          <w:sz w:val="24"/>
          <w:szCs w:val="24"/>
        </w:rPr>
        <w:t xml:space="preserve">263 lõikes 5 </w:t>
      </w:r>
      <w:r w:rsidR="008C44C5">
        <w:rPr>
          <w:rFonts w:ascii="Times New Roman" w:eastAsia="Times New Roman" w:hAnsi="Times New Roman" w:cs="Times New Roman"/>
          <w:sz w:val="24"/>
          <w:szCs w:val="24"/>
        </w:rPr>
        <w:t>ning</w:t>
      </w:r>
      <w:r w:rsidR="00D81A33">
        <w:rPr>
          <w:rFonts w:ascii="Times New Roman" w:eastAsia="Times New Roman" w:hAnsi="Times New Roman" w:cs="Times New Roman"/>
          <w:sz w:val="24"/>
          <w:szCs w:val="24"/>
        </w:rPr>
        <w:t xml:space="preserve"> § </w:t>
      </w:r>
      <w:r w:rsidR="005031A1" w:rsidRPr="00472320">
        <w:rPr>
          <w:rFonts w:ascii="Times New Roman" w:eastAsia="Times New Roman" w:hAnsi="Times New Roman" w:cs="Times New Roman"/>
          <w:sz w:val="24"/>
          <w:szCs w:val="24"/>
        </w:rPr>
        <w:t>263</w:t>
      </w:r>
      <w:r w:rsidR="005031A1" w:rsidRPr="00472320">
        <w:rPr>
          <w:rFonts w:ascii="Times New Roman" w:eastAsia="Times New Roman" w:hAnsi="Times New Roman" w:cs="Times New Roman"/>
          <w:sz w:val="24"/>
          <w:szCs w:val="24"/>
          <w:vertAlign w:val="superscript"/>
        </w:rPr>
        <w:t>1</w:t>
      </w:r>
      <w:r w:rsidR="005031A1" w:rsidRPr="00472320">
        <w:rPr>
          <w:rFonts w:ascii="Times New Roman" w:eastAsia="Times New Roman" w:hAnsi="Times New Roman" w:cs="Times New Roman"/>
          <w:sz w:val="24"/>
          <w:szCs w:val="24"/>
        </w:rPr>
        <w:t xml:space="preserve"> lõigetes 1 ja 2 asendatakse arv „15“ arvuga „</w:t>
      </w:r>
      <w:r w:rsidR="00D81A33">
        <w:rPr>
          <w:rFonts w:ascii="Times New Roman" w:eastAsia="Times New Roman" w:hAnsi="Times New Roman" w:cs="Times New Roman"/>
          <w:sz w:val="24"/>
          <w:szCs w:val="24"/>
        </w:rPr>
        <w:t>50</w:t>
      </w:r>
      <w:r w:rsidR="005031A1" w:rsidRPr="00472320">
        <w:rPr>
          <w:rFonts w:ascii="Times New Roman" w:eastAsia="Times New Roman" w:hAnsi="Times New Roman" w:cs="Times New Roman"/>
          <w:sz w:val="24"/>
          <w:szCs w:val="24"/>
        </w:rPr>
        <w:t>“;</w:t>
      </w:r>
    </w:p>
    <w:p w14:paraId="2ECD6B81"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19A1F6C7" w14:textId="1089DC6F" w:rsidR="005031A1" w:rsidRPr="00472320" w:rsidRDefault="00D81A33"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630AB7">
        <w:rPr>
          <w:rFonts w:ascii="Times New Roman" w:eastAsia="Times New Roman" w:hAnsi="Times New Roman" w:cs="Times New Roman"/>
          <w:b/>
          <w:bCs/>
          <w:sz w:val="24"/>
          <w:szCs w:val="24"/>
        </w:rPr>
        <w:t>5</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264 lõikes 1 asendatakse arv „30” arvuga „</w:t>
      </w:r>
      <w:r>
        <w:rPr>
          <w:rFonts w:ascii="Times New Roman" w:eastAsia="Times New Roman" w:hAnsi="Times New Roman" w:cs="Times New Roman"/>
          <w:sz w:val="24"/>
          <w:szCs w:val="24"/>
        </w:rPr>
        <w:t>90</w:t>
      </w:r>
      <w:r w:rsidR="005031A1" w:rsidRPr="00472320">
        <w:rPr>
          <w:rFonts w:ascii="Times New Roman" w:eastAsia="Times New Roman" w:hAnsi="Times New Roman" w:cs="Times New Roman"/>
          <w:sz w:val="24"/>
          <w:szCs w:val="24"/>
        </w:rPr>
        <w:t>”;</w:t>
      </w:r>
    </w:p>
    <w:p w14:paraId="7584EBA2"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0750A0AA" w14:textId="38884DB9" w:rsidR="005031A1" w:rsidRPr="00472320" w:rsidRDefault="00D81A33"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630AB7">
        <w:rPr>
          <w:rFonts w:ascii="Times New Roman" w:eastAsia="Times New Roman" w:hAnsi="Times New Roman" w:cs="Times New Roman"/>
          <w:b/>
          <w:bCs/>
          <w:sz w:val="24"/>
          <w:szCs w:val="24"/>
        </w:rPr>
        <w:t>6</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264 lõikes 2 asendatakse arv „15“ arvuga „</w:t>
      </w:r>
      <w:r>
        <w:rPr>
          <w:rFonts w:ascii="Times New Roman" w:eastAsia="Times New Roman" w:hAnsi="Times New Roman" w:cs="Times New Roman"/>
          <w:sz w:val="24"/>
          <w:szCs w:val="24"/>
        </w:rPr>
        <w:t>75</w:t>
      </w:r>
      <w:r w:rsidR="005031A1" w:rsidRPr="00472320">
        <w:rPr>
          <w:rFonts w:ascii="Times New Roman" w:eastAsia="Times New Roman" w:hAnsi="Times New Roman" w:cs="Times New Roman"/>
          <w:sz w:val="24"/>
          <w:szCs w:val="24"/>
        </w:rPr>
        <w:t>“;</w:t>
      </w:r>
    </w:p>
    <w:p w14:paraId="3B304225"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45665B9C" w14:textId="761C72C9" w:rsidR="005031A1" w:rsidRPr="00472320" w:rsidRDefault="00D81A33" w:rsidP="005031A1">
      <w:pPr>
        <w:spacing w:after="0" w:line="240" w:lineRule="auto"/>
        <w:ind w:left="-5"/>
        <w:rPr>
          <w:rFonts w:ascii="Times New Roman" w:eastAsia="Times New Roman" w:hAnsi="Times New Roman" w:cs="Times New Roman"/>
          <w:sz w:val="24"/>
          <w:szCs w:val="24"/>
        </w:rPr>
      </w:pPr>
      <w:bookmarkStart w:id="29" w:name="_Hlk152232113"/>
      <w:r>
        <w:rPr>
          <w:rFonts w:ascii="Times New Roman" w:eastAsia="Times New Roman" w:hAnsi="Times New Roman" w:cs="Times New Roman"/>
          <w:b/>
          <w:bCs/>
          <w:sz w:val="24"/>
          <w:szCs w:val="24"/>
        </w:rPr>
        <w:t>1</w:t>
      </w:r>
      <w:r w:rsidR="00630AB7">
        <w:rPr>
          <w:rFonts w:ascii="Times New Roman" w:eastAsia="Times New Roman" w:hAnsi="Times New Roman" w:cs="Times New Roman"/>
          <w:b/>
          <w:bCs/>
          <w:sz w:val="24"/>
          <w:szCs w:val="24"/>
        </w:rPr>
        <w:t>7</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265 lõigetes 1 ja 2 ning § 266 lõigetes 2 ja 4 asendatakse arv „30“ arvuga „120“</w:t>
      </w:r>
      <w:bookmarkEnd w:id="29"/>
      <w:r w:rsidR="005031A1" w:rsidRPr="00472320">
        <w:rPr>
          <w:rFonts w:ascii="Times New Roman" w:eastAsia="Times New Roman" w:hAnsi="Times New Roman" w:cs="Times New Roman"/>
          <w:sz w:val="24"/>
          <w:szCs w:val="24"/>
        </w:rPr>
        <w:t>;</w:t>
      </w:r>
    </w:p>
    <w:p w14:paraId="02D5452B"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236C7484" w14:textId="2AB0E344" w:rsidR="00D81A33" w:rsidRDefault="00D81A33" w:rsidP="005031A1">
      <w:pPr>
        <w:spacing w:after="0" w:line="240" w:lineRule="auto"/>
        <w:ind w:left="-5"/>
        <w:rPr>
          <w:rFonts w:ascii="Times New Roman" w:eastAsia="Times New Roman" w:hAnsi="Times New Roman" w:cs="Times New Roman"/>
          <w:sz w:val="24"/>
          <w:szCs w:val="24"/>
        </w:rPr>
      </w:pPr>
      <w:bookmarkStart w:id="30" w:name="_Hlk160542794"/>
      <w:r w:rsidRPr="00DA0182">
        <w:rPr>
          <w:rFonts w:ascii="Times New Roman" w:eastAsia="Times New Roman" w:hAnsi="Times New Roman" w:cs="Times New Roman"/>
          <w:b/>
          <w:bCs/>
          <w:sz w:val="24"/>
          <w:szCs w:val="24"/>
        </w:rPr>
        <w:t>1</w:t>
      </w:r>
      <w:r w:rsidR="00630AB7">
        <w:rPr>
          <w:rFonts w:ascii="Times New Roman" w:eastAsia="Times New Roman" w:hAnsi="Times New Roman" w:cs="Times New Roman"/>
          <w:b/>
          <w:bCs/>
          <w:sz w:val="24"/>
          <w:szCs w:val="24"/>
        </w:rPr>
        <w:t>8</w:t>
      </w:r>
      <w:r w:rsidRPr="00DA018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paragrahvi 265 täiendatakse lõikega 1</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järgmises sõnastuses:</w:t>
      </w:r>
    </w:p>
    <w:p w14:paraId="4BD310B7" w14:textId="77777777" w:rsidR="00D81A33" w:rsidRDefault="00D81A33" w:rsidP="005031A1">
      <w:pPr>
        <w:spacing w:after="0" w:line="240" w:lineRule="auto"/>
        <w:ind w:left="-5"/>
        <w:rPr>
          <w:rFonts w:ascii="Times New Roman" w:eastAsia="Times New Roman" w:hAnsi="Times New Roman" w:cs="Times New Roman"/>
          <w:sz w:val="24"/>
          <w:szCs w:val="24"/>
        </w:rPr>
      </w:pPr>
    </w:p>
    <w:p w14:paraId="4C6E4A1E" w14:textId="6E9002B6" w:rsidR="00D81A33" w:rsidRDefault="00D81A33" w:rsidP="00DA0182">
      <w:pPr>
        <w:spacing w:after="0" w:line="240" w:lineRule="auto"/>
        <w:ind w:lef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w:t>
      </w:r>
      <w:bookmarkStart w:id="31" w:name="_Hlk160543691"/>
      <w:r>
        <w:rPr>
          <w:rFonts w:ascii="Times New Roman" w:eastAsia="Times New Roman" w:hAnsi="Times New Roman" w:cs="Times New Roman"/>
          <w:sz w:val="24"/>
          <w:szCs w:val="24"/>
        </w:rPr>
        <w:t>T</w:t>
      </w:r>
      <w:r w:rsidRPr="00D81A33">
        <w:rPr>
          <w:rFonts w:ascii="Times New Roman" w:eastAsia="Times New Roman" w:hAnsi="Times New Roman" w:cs="Times New Roman"/>
          <w:sz w:val="24"/>
          <w:szCs w:val="24"/>
        </w:rPr>
        <w:t xml:space="preserve">ulirelva või gaasirelva </w:t>
      </w:r>
      <w:r>
        <w:rPr>
          <w:rFonts w:ascii="Times New Roman" w:eastAsia="Times New Roman" w:hAnsi="Times New Roman" w:cs="Times New Roman"/>
          <w:sz w:val="24"/>
          <w:szCs w:val="24"/>
        </w:rPr>
        <w:t xml:space="preserve">kaubana </w:t>
      </w:r>
      <w:r w:rsidRPr="00D81A33">
        <w:rPr>
          <w:rFonts w:ascii="Times New Roman" w:eastAsia="Times New Roman" w:hAnsi="Times New Roman" w:cs="Times New Roman"/>
          <w:sz w:val="24"/>
          <w:szCs w:val="24"/>
        </w:rPr>
        <w:t xml:space="preserve">Eestisse sisseveoks või Eestist väljaveoks tasutakse riigilõivu </w:t>
      </w:r>
      <w:r>
        <w:rPr>
          <w:rFonts w:ascii="Times New Roman" w:eastAsia="Times New Roman" w:hAnsi="Times New Roman" w:cs="Times New Roman"/>
          <w:sz w:val="24"/>
          <w:szCs w:val="24"/>
        </w:rPr>
        <w:t>120</w:t>
      </w:r>
      <w:r w:rsidRPr="00D81A33">
        <w:rPr>
          <w:rFonts w:ascii="Times New Roman" w:eastAsia="Times New Roman" w:hAnsi="Times New Roman" w:cs="Times New Roman"/>
          <w:sz w:val="24"/>
          <w:szCs w:val="24"/>
        </w:rPr>
        <w:t xml:space="preserve"> eurot</w:t>
      </w:r>
      <w:r w:rsidR="007C2F47">
        <w:rPr>
          <w:rFonts w:ascii="Times New Roman" w:eastAsia="Times New Roman" w:hAnsi="Times New Roman" w:cs="Times New Roman"/>
          <w:sz w:val="24"/>
          <w:szCs w:val="24"/>
        </w:rPr>
        <w:t xml:space="preserve"> eriloa väljastamise eest</w:t>
      </w:r>
      <w:bookmarkEnd w:id="31"/>
      <w:r w:rsidRPr="00D81A33">
        <w:rPr>
          <w:rFonts w:ascii="Times New Roman" w:eastAsia="Times New Roman" w:hAnsi="Times New Roman" w:cs="Times New Roman"/>
          <w:sz w:val="24"/>
          <w:szCs w:val="24"/>
        </w:rPr>
        <w:t>. Eriloa muutmise</w:t>
      </w:r>
      <w:del w:id="32" w:author="Mari Koik" w:date="2024-04-04T10:30:00Z">
        <w:r w:rsidRPr="00D81A33" w:rsidDel="005853C2">
          <w:rPr>
            <w:rFonts w:ascii="Times New Roman" w:eastAsia="Times New Roman" w:hAnsi="Times New Roman" w:cs="Times New Roman"/>
            <w:sz w:val="24"/>
            <w:szCs w:val="24"/>
          </w:rPr>
          <w:delText>l</w:delText>
        </w:r>
      </w:del>
      <w:r w:rsidRPr="00D81A33">
        <w:rPr>
          <w:rFonts w:ascii="Times New Roman" w:eastAsia="Times New Roman" w:hAnsi="Times New Roman" w:cs="Times New Roman"/>
          <w:sz w:val="24"/>
          <w:szCs w:val="24"/>
        </w:rPr>
        <w:t xml:space="preserve"> või pikendamise</w:t>
      </w:r>
      <w:ins w:id="33" w:author="Mari Koik" w:date="2024-04-04T10:30:00Z">
        <w:r w:rsidR="005853C2">
          <w:rPr>
            <w:rFonts w:ascii="Times New Roman" w:eastAsia="Times New Roman" w:hAnsi="Times New Roman" w:cs="Times New Roman"/>
            <w:sz w:val="24"/>
            <w:szCs w:val="24"/>
          </w:rPr>
          <w:t xml:space="preserve"> eest</w:t>
        </w:r>
      </w:ins>
      <w:del w:id="34" w:author="Mari Koik" w:date="2024-04-04T10:30:00Z">
        <w:r w:rsidRPr="00D81A33" w:rsidDel="005853C2">
          <w:rPr>
            <w:rFonts w:ascii="Times New Roman" w:eastAsia="Times New Roman" w:hAnsi="Times New Roman" w:cs="Times New Roman"/>
            <w:sz w:val="24"/>
            <w:szCs w:val="24"/>
          </w:rPr>
          <w:delText>l</w:delText>
        </w:r>
      </w:del>
      <w:r w:rsidRPr="00D81A33">
        <w:rPr>
          <w:rFonts w:ascii="Times New Roman" w:eastAsia="Times New Roman" w:hAnsi="Times New Roman" w:cs="Times New Roman"/>
          <w:sz w:val="24"/>
          <w:szCs w:val="24"/>
        </w:rPr>
        <w:t xml:space="preserve"> tasutakse riigilõivu </w:t>
      </w:r>
      <w:r w:rsidR="007C2F47">
        <w:rPr>
          <w:rFonts w:ascii="Times New Roman" w:eastAsia="Times New Roman" w:hAnsi="Times New Roman" w:cs="Times New Roman"/>
          <w:sz w:val="24"/>
          <w:szCs w:val="24"/>
        </w:rPr>
        <w:t>12</w:t>
      </w:r>
      <w:r w:rsidRPr="00D81A33">
        <w:rPr>
          <w:rFonts w:ascii="Times New Roman" w:eastAsia="Times New Roman" w:hAnsi="Times New Roman" w:cs="Times New Roman"/>
          <w:sz w:val="24"/>
          <w:szCs w:val="24"/>
        </w:rPr>
        <w:t>0 eurot.</w:t>
      </w:r>
      <w:r w:rsidR="007C2F47">
        <w:rPr>
          <w:rFonts w:ascii="Times New Roman" w:eastAsia="Times New Roman" w:hAnsi="Times New Roman" w:cs="Times New Roman"/>
          <w:sz w:val="24"/>
          <w:szCs w:val="24"/>
        </w:rPr>
        <w:t>“;</w:t>
      </w:r>
    </w:p>
    <w:bookmarkEnd w:id="30"/>
    <w:p w14:paraId="1E8AE686" w14:textId="77777777" w:rsidR="007C2F47" w:rsidRPr="00D81A33" w:rsidRDefault="007C2F47" w:rsidP="005031A1">
      <w:pPr>
        <w:spacing w:after="0" w:line="240" w:lineRule="auto"/>
        <w:ind w:left="-5"/>
        <w:rPr>
          <w:rFonts w:ascii="Times New Roman" w:eastAsia="Times New Roman" w:hAnsi="Times New Roman" w:cs="Times New Roman"/>
          <w:sz w:val="24"/>
          <w:szCs w:val="24"/>
        </w:rPr>
      </w:pPr>
    </w:p>
    <w:p w14:paraId="4ACB3FC3" w14:textId="559578C4" w:rsidR="005031A1" w:rsidRPr="00472320" w:rsidRDefault="001F5A45" w:rsidP="005031A1">
      <w:pPr>
        <w:spacing w:after="0" w:line="240" w:lineRule="auto"/>
        <w:ind w:left="-5"/>
        <w:rPr>
          <w:rFonts w:ascii="Times New Roman" w:eastAsia="Times New Roman" w:hAnsi="Times New Roman" w:cs="Times New Roman"/>
          <w:sz w:val="24"/>
          <w:szCs w:val="24"/>
        </w:rPr>
      </w:pPr>
      <w:r w:rsidRPr="00472320">
        <w:rPr>
          <w:rFonts w:ascii="Times New Roman" w:eastAsia="Times New Roman" w:hAnsi="Times New Roman" w:cs="Times New Roman"/>
          <w:b/>
          <w:bCs/>
          <w:sz w:val="24"/>
          <w:szCs w:val="24"/>
        </w:rPr>
        <w:t>1</w:t>
      </w:r>
      <w:r w:rsidR="00630AB7">
        <w:rPr>
          <w:rFonts w:ascii="Times New Roman" w:eastAsia="Times New Roman" w:hAnsi="Times New Roman" w:cs="Times New Roman"/>
          <w:b/>
          <w:bCs/>
          <w:sz w:val="24"/>
          <w:szCs w:val="24"/>
        </w:rPr>
        <w:t>9</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266 lõi</w:t>
      </w:r>
      <w:r w:rsidR="007C2F47">
        <w:rPr>
          <w:rFonts w:ascii="Times New Roman" w:eastAsia="Times New Roman" w:hAnsi="Times New Roman" w:cs="Times New Roman"/>
          <w:sz w:val="24"/>
          <w:szCs w:val="24"/>
        </w:rPr>
        <w:t>ge</w:t>
      </w:r>
      <w:r w:rsidR="005031A1" w:rsidRPr="00472320">
        <w:rPr>
          <w:rFonts w:ascii="Times New Roman" w:eastAsia="Times New Roman" w:hAnsi="Times New Roman" w:cs="Times New Roman"/>
          <w:sz w:val="24"/>
          <w:szCs w:val="24"/>
        </w:rPr>
        <w:t xml:space="preserve"> 1</w:t>
      </w:r>
      <w:r w:rsidR="007C2F47">
        <w:rPr>
          <w:rFonts w:ascii="Times New Roman" w:eastAsia="Times New Roman" w:hAnsi="Times New Roman" w:cs="Times New Roman"/>
          <w:sz w:val="24"/>
          <w:szCs w:val="24"/>
        </w:rPr>
        <w:t xml:space="preserve"> tunnistatakse kehtetuks</w:t>
      </w:r>
      <w:r w:rsidR="005031A1" w:rsidRPr="00472320">
        <w:rPr>
          <w:rFonts w:ascii="Times New Roman" w:eastAsia="Times New Roman" w:hAnsi="Times New Roman" w:cs="Times New Roman"/>
          <w:sz w:val="24"/>
          <w:szCs w:val="24"/>
        </w:rPr>
        <w:t>;</w:t>
      </w:r>
    </w:p>
    <w:p w14:paraId="7259FE12"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0174EE68" w14:textId="05CB7F8F" w:rsidR="005031A1" w:rsidRPr="00472320" w:rsidRDefault="00630AB7"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266 lõigetes 3 ja 5–8 asendatakse arv „15“ arvuga „120“;</w:t>
      </w:r>
    </w:p>
    <w:p w14:paraId="7DEAB49D" w14:textId="77777777" w:rsidR="005031A1" w:rsidRPr="00472320" w:rsidRDefault="005031A1" w:rsidP="005031A1">
      <w:pPr>
        <w:spacing w:after="0" w:line="240" w:lineRule="auto"/>
        <w:ind w:left="-5"/>
        <w:rPr>
          <w:rFonts w:ascii="Times New Roman" w:eastAsia="Times New Roman" w:hAnsi="Times New Roman" w:cs="Times New Roman"/>
          <w:b/>
          <w:bCs/>
          <w:sz w:val="24"/>
          <w:szCs w:val="24"/>
        </w:rPr>
      </w:pPr>
    </w:p>
    <w:p w14:paraId="2525CE28" w14:textId="4421E4CD" w:rsidR="00E0137E" w:rsidRPr="00E0137E" w:rsidRDefault="00630AB7" w:rsidP="00E0137E">
      <w:pPr>
        <w:spacing w:after="0" w:line="240" w:lineRule="auto"/>
        <w:ind w:left="-5"/>
        <w:rPr>
          <w:rFonts w:ascii="Times New Roman" w:eastAsia="Times New Roman" w:hAnsi="Times New Roman" w:cs="Times New Roman"/>
          <w:sz w:val="24"/>
          <w:szCs w:val="24"/>
        </w:rPr>
      </w:pPr>
      <w:bookmarkStart w:id="35" w:name="_Hlk162438494"/>
      <w:r>
        <w:rPr>
          <w:rFonts w:ascii="Times New Roman" w:eastAsia="Times New Roman" w:hAnsi="Times New Roman" w:cs="Times New Roman"/>
          <w:b/>
          <w:bCs/>
          <w:sz w:val="24"/>
          <w:szCs w:val="24"/>
        </w:rPr>
        <w:t>21</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w:t>
      </w:r>
      <w:r w:rsidR="00E0137E" w:rsidRPr="00E0137E">
        <w:rPr>
          <w:rFonts w:ascii="Times New Roman" w:eastAsia="Times New Roman" w:hAnsi="Times New Roman" w:cs="Times New Roman"/>
          <w:sz w:val="24"/>
          <w:szCs w:val="24"/>
        </w:rPr>
        <w:t xml:space="preserve">paragrahvi 266 lõikes 4 asendatakse </w:t>
      </w:r>
      <w:r w:rsidR="00CB4EFC">
        <w:rPr>
          <w:rFonts w:ascii="Times New Roman" w:eastAsia="Times New Roman" w:hAnsi="Times New Roman" w:cs="Times New Roman"/>
          <w:sz w:val="24"/>
          <w:szCs w:val="24"/>
        </w:rPr>
        <w:t>teksti</w:t>
      </w:r>
      <w:r w:rsidR="00E0137E" w:rsidRPr="00E0137E">
        <w:rPr>
          <w:rFonts w:ascii="Times New Roman" w:eastAsia="Times New Roman" w:hAnsi="Times New Roman" w:cs="Times New Roman"/>
          <w:sz w:val="24"/>
          <w:szCs w:val="24"/>
        </w:rPr>
        <w:t xml:space="preserve">osa „30 eurot iga relva kohta“ </w:t>
      </w:r>
      <w:r w:rsidR="00CB4EFC">
        <w:rPr>
          <w:rFonts w:ascii="Times New Roman" w:eastAsia="Times New Roman" w:hAnsi="Times New Roman" w:cs="Times New Roman"/>
          <w:sz w:val="24"/>
          <w:szCs w:val="24"/>
        </w:rPr>
        <w:t>teksti</w:t>
      </w:r>
      <w:r w:rsidR="00E0137E" w:rsidRPr="00E0137E">
        <w:rPr>
          <w:rFonts w:ascii="Times New Roman" w:eastAsia="Times New Roman" w:hAnsi="Times New Roman" w:cs="Times New Roman"/>
          <w:sz w:val="24"/>
          <w:szCs w:val="24"/>
        </w:rPr>
        <w:t>osaga „120 eurot“;</w:t>
      </w:r>
    </w:p>
    <w:bookmarkEnd w:id="35"/>
    <w:p w14:paraId="3DF45A16" w14:textId="3662AD66" w:rsidR="00E0137E" w:rsidRDefault="00E0137E" w:rsidP="005031A1">
      <w:pPr>
        <w:spacing w:after="0" w:line="240" w:lineRule="auto"/>
        <w:ind w:left="-5"/>
        <w:rPr>
          <w:rFonts w:ascii="Times New Roman" w:eastAsia="Times New Roman" w:hAnsi="Times New Roman" w:cs="Times New Roman"/>
          <w:sz w:val="24"/>
          <w:szCs w:val="24"/>
        </w:rPr>
      </w:pPr>
    </w:p>
    <w:p w14:paraId="301FEB04" w14:textId="7FF3EE39" w:rsidR="005031A1" w:rsidRPr="00472320" w:rsidRDefault="00630AB7" w:rsidP="005031A1">
      <w:pPr>
        <w:spacing w:after="0" w:line="240" w:lineRule="auto"/>
        <w:ind w:left="-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22</w:t>
      </w:r>
      <w:r w:rsidR="005031A1" w:rsidRPr="00272B92">
        <w:rPr>
          <w:rFonts w:ascii="Times New Roman" w:eastAsia="Times New Roman" w:hAnsi="Times New Roman" w:cs="Times New Roman"/>
          <w:b/>
          <w:sz w:val="24"/>
          <w:szCs w:val="24"/>
        </w:rPr>
        <w:t>)</w:t>
      </w:r>
      <w:r w:rsidR="005031A1" w:rsidRPr="00472320">
        <w:rPr>
          <w:rFonts w:ascii="Times New Roman" w:eastAsia="Times New Roman" w:hAnsi="Times New Roman" w:cs="Times New Roman"/>
          <w:sz w:val="24"/>
          <w:szCs w:val="24"/>
        </w:rPr>
        <w:t xml:space="preserve"> paragrahv 267 muudetakse ja sõnastatakse järgmiselt:</w:t>
      </w:r>
    </w:p>
    <w:p w14:paraId="5387C0C2"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19FAB72F" w14:textId="1506C3D4" w:rsidR="005031A1" w:rsidRPr="00472320" w:rsidRDefault="005031A1" w:rsidP="00AD194D">
      <w:pPr>
        <w:spacing w:line="240" w:lineRule="auto"/>
        <w:ind w:left="-5"/>
        <w:jc w:val="both"/>
        <w:rPr>
          <w:rFonts w:ascii="Times New Roman" w:eastAsia="Times New Roman" w:hAnsi="Times New Roman" w:cs="Times New Roman"/>
          <w:b/>
          <w:bCs/>
          <w:sz w:val="24"/>
          <w:szCs w:val="24"/>
        </w:rPr>
      </w:pPr>
      <w:r w:rsidRPr="00472320">
        <w:rPr>
          <w:rFonts w:ascii="Times New Roman" w:eastAsia="Times New Roman" w:hAnsi="Times New Roman" w:cs="Times New Roman"/>
          <w:sz w:val="24"/>
          <w:szCs w:val="24"/>
        </w:rPr>
        <w:t>„</w:t>
      </w:r>
      <w:r w:rsidRPr="00472320">
        <w:rPr>
          <w:rFonts w:ascii="Times New Roman" w:eastAsia="Times New Roman" w:hAnsi="Times New Roman" w:cs="Times New Roman"/>
          <w:b/>
          <w:bCs/>
          <w:sz w:val="24"/>
          <w:szCs w:val="24"/>
        </w:rPr>
        <w:t xml:space="preserve">§ 267. Relvade ja </w:t>
      </w:r>
      <w:commentRangeStart w:id="36"/>
      <w:r w:rsidRPr="00472320">
        <w:rPr>
          <w:rFonts w:ascii="Times New Roman" w:eastAsia="Times New Roman" w:hAnsi="Times New Roman" w:cs="Times New Roman"/>
          <w:b/>
          <w:bCs/>
          <w:sz w:val="24"/>
          <w:szCs w:val="24"/>
        </w:rPr>
        <w:t xml:space="preserve">laskemoonaga </w:t>
      </w:r>
      <w:del w:id="37" w:author="Mari Koik" w:date="2024-04-04T10:31:00Z">
        <w:r w:rsidRPr="00472320" w:rsidDel="005853C2">
          <w:rPr>
            <w:rFonts w:ascii="Times New Roman" w:eastAsia="Times New Roman" w:hAnsi="Times New Roman" w:cs="Times New Roman"/>
            <w:b/>
            <w:bCs/>
            <w:sz w:val="24"/>
            <w:szCs w:val="24"/>
          </w:rPr>
          <w:delText xml:space="preserve">seonduval </w:delText>
        </w:r>
      </w:del>
      <w:ins w:id="38" w:author="Mari Koik" w:date="2024-04-04T10:31:00Z">
        <w:r w:rsidR="005853C2" w:rsidRPr="00472320">
          <w:rPr>
            <w:rFonts w:ascii="Times New Roman" w:eastAsia="Times New Roman" w:hAnsi="Times New Roman" w:cs="Times New Roman"/>
            <w:b/>
            <w:bCs/>
            <w:sz w:val="24"/>
            <w:szCs w:val="24"/>
          </w:rPr>
          <w:t>seo</w:t>
        </w:r>
        <w:r w:rsidR="005853C2">
          <w:rPr>
            <w:rFonts w:ascii="Times New Roman" w:eastAsia="Times New Roman" w:hAnsi="Times New Roman" w:cs="Times New Roman"/>
            <w:b/>
            <w:bCs/>
            <w:sz w:val="24"/>
            <w:szCs w:val="24"/>
          </w:rPr>
          <w:t xml:space="preserve">tud </w:t>
        </w:r>
      </w:ins>
      <w:commentRangeEnd w:id="36"/>
      <w:ins w:id="39" w:author="Mari Koik" w:date="2024-04-04T17:53:00Z">
        <w:r w:rsidR="004E53BC">
          <w:rPr>
            <w:rStyle w:val="Kommentaariviide"/>
          </w:rPr>
          <w:commentReference w:id="36"/>
        </w:r>
      </w:ins>
      <w:r w:rsidRPr="00472320">
        <w:rPr>
          <w:rFonts w:ascii="Times New Roman" w:eastAsia="Times New Roman" w:hAnsi="Times New Roman" w:cs="Times New Roman"/>
          <w:b/>
          <w:bCs/>
          <w:sz w:val="24"/>
          <w:szCs w:val="24"/>
        </w:rPr>
        <w:t xml:space="preserve">tegevusalal tegevusloa taotluse läbivaatamine </w:t>
      </w:r>
    </w:p>
    <w:p w14:paraId="42523E58" w14:textId="708128CB" w:rsidR="005031A1" w:rsidRPr="00472320" w:rsidRDefault="005031A1" w:rsidP="005031A1">
      <w:pPr>
        <w:spacing w:after="0" w:line="240" w:lineRule="auto"/>
        <w:ind w:left="-5"/>
        <w:jc w:val="both"/>
        <w:rPr>
          <w:rFonts w:ascii="Times New Roman" w:eastAsia="Times New Roman" w:hAnsi="Times New Roman" w:cs="Times New Roman"/>
          <w:sz w:val="24"/>
          <w:szCs w:val="24"/>
        </w:rPr>
      </w:pPr>
      <w:r w:rsidRPr="00472320">
        <w:rPr>
          <w:rFonts w:ascii="Times New Roman" w:eastAsia="Times New Roman" w:hAnsi="Times New Roman" w:cs="Times New Roman"/>
          <w:sz w:val="24"/>
          <w:szCs w:val="24"/>
        </w:rPr>
        <w:t xml:space="preserve">Relvade ja laskemoonaga </w:t>
      </w:r>
      <w:del w:id="40" w:author="Mari Koik" w:date="2024-04-04T10:31:00Z">
        <w:r w:rsidRPr="00472320" w:rsidDel="005853C2">
          <w:rPr>
            <w:rFonts w:ascii="Times New Roman" w:eastAsia="Times New Roman" w:hAnsi="Times New Roman" w:cs="Times New Roman"/>
            <w:sz w:val="24"/>
            <w:szCs w:val="24"/>
          </w:rPr>
          <w:delText xml:space="preserve">seonduval </w:delText>
        </w:r>
      </w:del>
      <w:ins w:id="41" w:author="Mari Koik" w:date="2024-04-04T10:31:00Z">
        <w:r w:rsidR="005853C2" w:rsidRPr="00472320">
          <w:rPr>
            <w:rFonts w:ascii="Times New Roman" w:eastAsia="Times New Roman" w:hAnsi="Times New Roman" w:cs="Times New Roman"/>
            <w:sz w:val="24"/>
            <w:szCs w:val="24"/>
          </w:rPr>
          <w:t>seo</w:t>
        </w:r>
        <w:r w:rsidR="005853C2">
          <w:rPr>
            <w:rFonts w:ascii="Times New Roman" w:eastAsia="Times New Roman" w:hAnsi="Times New Roman" w:cs="Times New Roman"/>
            <w:sz w:val="24"/>
            <w:szCs w:val="24"/>
          </w:rPr>
          <w:t>tud</w:t>
        </w:r>
        <w:r w:rsidR="005853C2" w:rsidRPr="00472320">
          <w:rPr>
            <w:rFonts w:ascii="Times New Roman" w:eastAsia="Times New Roman" w:hAnsi="Times New Roman" w:cs="Times New Roman"/>
            <w:sz w:val="24"/>
            <w:szCs w:val="24"/>
          </w:rPr>
          <w:t xml:space="preserve"> </w:t>
        </w:r>
      </w:ins>
      <w:r w:rsidRPr="00472320">
        <w:rPr>
          <w:rFonts w:ascii="Times New Roman" w:eastAsia="Times New Roman" w:hAnsi="Times New Roman" w:cs="Times New Roman"/>
          <w:sz w:val="24"/>
          <w:szCs w:val="24"/>
        </w:rPr>
        <w:t>tegevusalal tegevusloa taotluse läbivaatamise eest tasutakse riigilõivu 365 eurot.“;</w:t>
      </w:r>
    </w:p>
    <w:p w14:paraId="682E9F9E" w14:textId="77777777" w:rsidR="005031A1" w:rsidRPr="00472320" w:rsidRDefault="005031A1" w:rsidP="005031A1">
      <w:pPr>
        <w:spacing w:after="0" w:line="240" w:lineRule="auto"/>
        <w:ind w:left="-5"/>
        <w:rPr>
          <w:rFonts w:ascii="Times New Roman" w:eastAsia="Times New Roman" w:hAnsi="Times New Roman" w:cs="Times New Roman"/>
          <w:sz w:val="24"/>
          <w:szCs w:val="24"/>
        </w:rPr>
      </w:pPr>
    </w:p>
    <w:p w14:paraId="5FAE4E95" w14:textId="1933CAD8" w:rsidR="005031A1" w:rsidRPr="00472320" w:rsidRDefault="00630AB7" w:rsidP="005031A1">
      <w:pPr>
        <w:spacing w:after="0" w:line="240" w:lineRule="auto"/>
        <w:ind w:left="-5"/>
        <w:rPr>
          <w:rFonts w:ascii="Times New Roman" w:hAnsi="Times New Roman" w:cs="Times New Roman"/>
          <w:sz w:val="24"/>
          <w:szCs w:val="24"/>
        </w:rPr>
      </w:pPr>
      <w:r>
        <w:rPr>
          <w:rFonts w:ascii="Times New Roman" w:eastAsia="Times New Roman" w:hAnsi="Times New Roman" w:cs="Times New Roman"/>
          <w:b/>
          <w:bCs/>
          <w:sz w:val="24"/>
          <w:szCs w:val="24"/>
        </w:rPr>
        <w:t>23</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 </w:t>
      </w:r>
      <w:del w:id="42" w:author="Mari Koik" w:date="2024-04-04T10:19:00Z">
        <w:r w:rsidR="005031A1" w:rsidRPr="00472320" w:rsidDel="00A36605">
          <w:rPr>
            <w:rFonts w:ascii="Times New Roman" w:eastAsia="Times New Roman" w:hAnsi="Times New Roman" w:cs="Times New Roman"/>
            <w:sz w:val="24"/>
            <w:szCs w:val="24"/>
          </w:rPr>
          <w:delText xml:space="preserve">§ </w:delText>
        </w:r>
      </w:del>
      <w:r w:rsidR="005031A1" w:rsidRPr="00472320">
        <w:rPr>
          <w:rFonts w:ascii="Times New Roman" w:eastAsia="Times New Roman" w:hAnsi="Times New Roman" w:cs="Times New Roman"/>
          <w:sz w:val="24"/>
          <w:szCs w:val="24"/>
        </w:rPr>
        <w:t>267</w:t>
      </w:r>
      <w:r w:rsidR="005031A1" w:rsidRPr="00472320">
        <w:rPr>
          <w:rFonts w:ascii="Times New Roman" w:eastAsia="Times New Roman" w:hAnsi="Times New Roman" w:cs="Times New Roman"/>
          <w:sz w:val="24"/>
          <w:szCs w:val="24"/>
          <w:vertAlign w:val="superscript"/>
        </w:rPr>
        <w:t>1</w:t>
      </w:r>
      <w:r w:rsidR="005031A1" w:rsidRPr="00472320">
        <w:rPr>
          <w:rFonts w:ascii="Times New Roman" w:eastAsia="Times New Roman" w:hAnsi="Times New Roman" w:cs="Times New Roman"/>
          <w:sz w:val="24"/>
          <w:szCs w:val="24"/>
        </w:rPr>
        <w:t xml:space="preserve"> lõikes 1 asendatakse arv „950“ arvuga „1570“;</w:t>
      </w:r>
    </w:p>
    <w:p w14:paraId="3D099055" w14:textId="77777777" w:rsidR="005031A1" w:rsidRPr="00472320" w:rsidRDefault="005031A1" w:rsidP="005031A1">
      <w:pPr>
        <w:spacing w:after="0" w:line="240" w:lineRule="auto"/>
        <w:ind w:left="-5"/>
        <w:rPr>
          <w:rFonts w:ascii="Times New Roman" w:hAnsi="Times New Roman" w:cs="Times New Roman"/>
          <w:sz w:val="24"/>
          <w:szCs w:val="24"/>
        </w:rPr>
      </w:pPr>
      <w:r w:rsidRPr="00472320">
        <w:rPr>
          <w:rFonts w:ascii="Times New Roman" w:eastAsia="Times New Roman" w:hAnsi="Times New Roman" w:cs="Times New Roman"/>
          <w:b/>
          <w:bCs/>
          <w:sz w:val="24"/>
          <w:szCs w:val="24"/>
        </w:rPr>
        <w:t xml:space="preserve"> </w:t>
      </w:r>
    </w:p>
    <w:p w14:paraId="32F2DD6E" w14:textId="63FF10FE" w:rsidR="005031A1" w:rsidRPr="00472320" w:rsidRDefault="00630AB7" w:rsidP="005031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w:t>
      </w:r>
      <w:r w:rsidR="005031A1" w:rsidRPr="00472320">
        <w:rPr>
          <w:rFonts w:ascii="Times New Roman" w:eastAsia="Times New Roman" w:hAnsi="Times New Roman" w:cs="Times New Roman"/>
          <w:b/>
          <w:bCs/>
          <w:sz w:val="24"/>
          <w:szCs w:val="24"/>
        </w:rPr>
        <w:t xml:space="preserve">) </w:t>
      </w:r>
      <w:r w:rsidR="005031A1" w:rsidRPr="00472320">
        <w:rPr>
          <w:rFonts w:ascii="Times New Roman" w:eastAsia="Times New Roman" w:hAnsi="Times New Roman" w:cs="Times New Roman"/>
          <w:sz w:val="24"/>
          <w:szCs w:val="24"/>
        </w:rPr>
        <w:t xml:space="preserve">paragrahvi </w:t>
      </w:r>
      <w:del w:id="43" w:author="Mari Koik" w:date="2024-04-04T10:20:00Z">
        <w:r w:rsidR="005031A1" w:rsidRPr="00472320" w:rsidDel="00A36605">
          <w:rPr>
            <w:rFonts w:ascii="Times New Roman" w:eastAsia="Times New Roman" w:hAnsi="Times New Roman" w:cs="Times New Roman"/>
            <w:sz w:val="24"/>
            <w:szCs w:val="24"/>
          </w:rPr>
          <w:delText xml:space="preserve">§ </w:delText>
        </w:r>
      </w:del>
      <w:r w:rsidR="005031A1" w:rsidRPr="00472320">
        <w:rPr>
          <w:rFonts w:ascii="Times New Roman" w:eastAsia="Times New Roman" w:hAnsi="Times New Roman" w:cs="Times New Roman"/>
          <w:sz w:val="24"/>
          <w:szCs w:val="24"/>
        </w:rPr>
        <w:t>267</w:t>
      </w:r>
      <w:r w:rsidR="005031A1" w:rsidRPr="00472320">
        <w:rPr>
          <w:rFonts w:ascii="Times New Roman" w:eastAsia="Times New Roman" w:hAnsi="Times New Roman" w:cs="Times New Roman"/>
          <w:sz w:val="24"/>
          <w:szCs w:val="24"/>
          <w:vertAlign w:val="superscript"/>
        </w:rPr>
        <w:t>1</w:t>
      </w:r>
      <w:r w:rsidR="005031A1" w:rsidRPr="00472320">
        <w:rPr>
          <w:rFonts w:ascii="Times New Roman" w:eastAsia="Times New Roman" w:hAnsi="Times New Roman" w:cs="Times New Roman"/>
          <w:sz w:val="24"/>
          <w:szCs w:val="24"/>
        </w:rPr>
        <w:t xml:space="preserve"> lõikes 2 asendatakse arv „1150“ arvuga „1570“;</w:t>
      </w:r>
    </w:p>
    <w:p w14:paraId="0C92385F" w14:textId="77777777" w:rsidR="00706E16" w:rsidRPr="00472320" w:rsidRDefault="00706E16" w:rsidP="00135AC8">
      <w:pPr>
        <w:pStyle w:val="Vahedeta"/>
        <w:rPr>
          <w:rFonts w:ascii="Times New Roman" w:hAnsi="Times New Roman" w:cs="Times New Roman"/>
          <w:sz w:val="24"/>
          <w:szCs w:val="24"/>
        </w:rPr>
      </w:pPr>
    </w:p>
    <w:p w14:paraId="512BDA9B" w14:textId="50DDB3FC" w:rsidR="00706E16" w:rsidRPr="00472320" w:rsidRDefault="00E0137E" w:rsidP="00706E16">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2</w:t>
      </w:r>
      <w:r w:rsidR="00630AB7">
        <w:rPr>
          <w:rFonts w:ascii="Times New Roman" w:hAnsi="Times New Roman" w:cs="Times New Roman"/>
          <w:b/>
          <w:bCs/>
          <w:sz w:val="24"/>
          <w:szCs w:val="24"/>
        </w:rPr>
        <w:t>5</w:t>
      </w:r>
      <w:r w:rsidR="00706E16" w:rsidRPr="00472320">
        <w:rPr>
          <w:rFonts w:ascii="Times New Roman" w:hAnsi="Times New Roman" w:cs="Times New Roman"/>
          <w:b/>
          <w:bCs/>
          <w:sz w:val="24"/>
          <w:szCs w:val="24"/>
        </w:rPr>
        <w:t xml:space="preserve">) </w:t>
      </w:r>
      <w:r w:rsidR="00706E16" w:rsidRPr="00472320">
        <w:rPr>
          <w:rFonts w:ascii="Times New Roman" w:eastAsia="Times New Roman" w:hAnsi="Times New Roman" w:cs="Times New Roman"/>
          <w:sz w:val="24"/>
          <w:szCs w:val="24"/>
        </w:rPr>
        <w:t>paragrahvi 270 lõigetes 1 ja 2 asendatakse arv „13“ arvuga „150“;</w:t>
      </w:r>
    </w:p>
    <w:p w14:paraId="59840544" w14:textId="77777777" w:rsidR="00706E16" w:rsidRPr="00472320" w:rsidRDefault="00706E16" w:rsidP="00706E16">
      <w:pPr>
        <w:spacing w:after="0" w:line="240" w:lineRule="auto"/>
        <w:jc w:val="both"/>
        <w:rPr>
          <w:rFonts w:ascii="Times New Roman" w:eastAsia="Times New Roman" w:hAnsi="Times New Roman" w:cs="Times New Roman"/>
          <w:sz w:val="24"/>
          <w:szCs w:val="24"/>
        </w:rPr>
      </w:pPr>
    </w:p>
    <w:p w14:paraId="5662907F" w14:textId="3B5AF53A" w:rsidR="00706E16" w:rsidRPr="00472320" w:rsidRDefault="007C2F47" w:rsidP="00706E1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00630AB7">
        <w:rPr>
          <w:rFonts w:ascii="Times New Roman" w:eastAsia="Times New Roman" w:hAnsi="Times New Roman" w:cs="Times New Roman"/>
          <w:b/>
          <w:bCs/>
          <w:sz w:val="24"/>
          <w:szCs w:val="24"/>
        </w:rPr>
        <w:t>6</w:t>
      </w:r>
      <w:r w:rsidR="00706E16" w:rsidRPr="00472320">
        <w:rPr>
          <w:rFonts w:ascii="Times New Roman" w:eastAsia="Times New Roman" w:hAnsi="Times New Roman" w:cs="Times New Roman"/>
          <w:b/>
          <w:bCs/>
          <w:sz w:val="24"/>
          <w:szCs w:val="24"/>
        </w:rPr>
        <w:t xml:space="preserve">) </w:t>
      </w:r>
      <w:r w:rsidR="00706E16" w:rsidRPr="00472320">
        <w:rPr>
          <w:rFonts w:ascii="Times New Roman" w:eastAsia="Times New Roman" w:hAnsi="Times New Roman" w:cs="Times New Roman"/>
          <w:sz w:val="24"/>
          <w:szCs w:val="24"/>
        </w:rPr>
        <w:t>paragrahvi 270 lõikes 2 asendatakse arv „15“ arvuga „180“;</w:t>
      </w:r>
    </w:p>
    <w:p w14:paraId="726ABF5B" w14:textId="77777777" w:rsidR="00AC2B09" w:rsidRPr="00472320" w:rsidRDefault="00AC2B09" w:rsidP="00706E16">
      <w:pPr>
        <w:spacing w:after="0" w:line="240" w:lineRule="auto"/>
        <w:jc w:val="both"/>
        <w:rPr>
          <w:rFonts w:ascii="Times New Roman" w:eastAsia="Times New Roman" w:hAnsi="Times New Roman" w:cs="Times New Roman"/>
          <w:sz w:val="24"/>
          <w:szCs w:val="24"/>
        </w:rPr>
      </w:pPr>
    </w:p>
    <w:p w14:paraId="3C578C4A" w14:textId="3145D5C2" w:rsidR="00A66992" w:rsidRPr="00472320" w:rsidRDefault="007C2F4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2</w:t>
      </w:r>
      <w:r w:rsidR="00630AB7">
        <w:rPr>
          <w:rFonts w:ascii="Times New Roman" w:eastAsia="Calibri" w:hAnsi="Times New Roman" w:cs="Times New Roman"/>
          <w:b/>
          <w:sz w:val="24"/>
          <w:szCs w:val="24"/>
        </w:rPr>
        <w:t>7</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271 lõikes 1 asendatakse arv „25“ arvuga „</w:t>
      </w:r>
      <w:r w:rsidR="00036195">
        <w:rPr>
          <w:rFonts w:ascii="Times New Roman" w:eastAsia="Calibri" w:hAnsi="Times New Roman" w:cs="Times New Roman"/>
          <w:bCs/>
          <w:sz w:val="24"/>
          <w:szCs w:val="24"/>
        </w:rPr>
        <w:t>45</w:t>
      </w:r>
      <w:r w:rsidR="00A66992" w:rsidRPr="00472320">
        <w:rPr>
          <w:rFonts w:ascii="Times New Roman" w:eastAsia="Calibri" w:hAnsi="Times New Roman" w:cs="Times New Roman"/>
          <w:bCs/>
          <w:sz w:val="24"/>
          <w:szCs w:val="24"/>
        </w:rPr>
        <w:t>“;</w:t>
      </w:r>
    </w:p>
    <w:p w14:paraId="05ADC0D0"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5CA9B70" w14:textId="57D077DE" w:rsidR="00A66992" w:rsidRPr="00472320" w:rsidRDefault="007C2F4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2</w:t>
      </w:r>
      <w:r w:rsidR="00630AB7">
        <w:rPr>
          <w:rFonts w:ascii="Times New Roman" w:eastAsia="Calibri" w:hAnsi="Times New Roman" w:cs="Times New Roman"/>
          <w:b/>
          <w:sz w:val="24"/>
          <w:szCs w:val="24"/>
        </w:rPr>
        <w:t>8</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271 lõigetes 2 ja 3 asendatakse arv „31“ arvuga „115“;</w:t>
      </w:r>
    </w:p>
    <w:p w14:paraId="78BA1A82"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1697F320" w14:textId="7ACDD4AF" w:rsidR="00A66992" w:rsidRPr="00472320" w:rsidRDefault="007C2F4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2</w:t>
      </w:r>
      <w:r w:rsidR="00630AB7">
        <w:rPr>
          <w:rFonts w:ascii="Times New Roman" w:eastAsia="Calibri" w:hAnsi="Times New Roman" w:cs="Times New Roman"/>
          <w:b/>
          <w:sz w:val="24"/>
          <w:szCs w:val="24"/>
        </w:rPr>
        <w:t>9</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271 lõikes 2 asendatakse arv „60“ arvuga „145“;</w:t>
      </w:r>
    </w:p>
    <w:p w14:paraId="5E56DCE1" w14:textId="77777777" w:rsidR="00A66992" w:rsidRPr="00472320" w:rsidRDefault="00A66992" w:rsidP="00A66992">
      <w:pPr>
        <w:spacing w:after="0" w:line="240" w:lineRule="auto"/>
        <w:jc w:val="both"/>
        <w:rPr>
          <w:rFonts w:ascii="Times New Roman" w:eastAsia="Calibri" w:hAnsi="Times New Roman" w:cs="Times New Roman"/>
          <w:b/>
          <w:sz w:val="24"/>
          <w:szCs w:val="24"/>
        </w:rPr>
      </w:pPr>
    </w:p>
    <w:p w14:paraId="45647DCD" w14:textId="6F923D06"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30</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 esimeses lauses asendatakse arv „30“ arvuga „</w:t>
      </w:r>
      <w:r w:rsidR="00036195">
        <w:rPr>
          <w:rFonts w:ascii="Times New Roman" w:eastAsia="Calibri" w:hAnsi="Times New Roman" w:cs="Times New Roman"/>
          <w:bCs/>
          <w:sz w:val="24"/>
          <w:szCs w:val="24"/>
        </w:rPr>
        <w:t>45</w:t>
      </w:r>
      <w:r w:rsidR="00A66992" w:rsidRPr="00472320">
        <w:rPr>
          <w:rFonts w:ascii="Times New Roman" w:eastAsia="Calibri" w:hAnsi="Times New Roman" w:cs="Times New Roman"/>
          <w:bCs/>
          <w:sz w:val="24"/>
          <w:szCs w:val="24"/>
        </w:rPr>
        <w:t>“;</w:t>
      </w:r>
    </w:p>
    <w:p w14:paraId="3B3B080D"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62B0A7BF" w14:textId="4AAC29D1"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31</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 esimeses lauses asendatakse arv „55“ arvuga „</w:t>
      </w:r>
      <w:r w:rsidR="00036195">
        <w:rPr>
          <w:rFonts w:ascii="Times New Roman" w:eastAsia="Calibri" w:hAnsi="Times New Roman" w:cs="Times New Roman"/>
          <w:bCs/>
          <w:sz w:val="24"/>
          <w:szCs w:val="24"/>
        </w:rPr>
        <w:t>75</w:t>
      </w:r>
      <w:r w:rsidR="00A66992" w:rsidRPr="00472320">
        <w:rPr>
          <w:rFonts w:ascii="Times New Roman" w:eastAsia="Calibri" w:hAnsi="Times New Roman" w:cs="Times New Roman"/>
          <w:bCs/>
          <w:sz w:val="24"/>
          <w:szCs w:val="24"/>
        </w:rPr>
        <w:t>“;</w:t>
      </w:r>
    </w:p>
    <w:p w14:paraId="2E20401A"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647E6A3" w14:textId="48B1195A"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32</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 teises lauses asendatakse arv „20“ arvuga „</w:t>
      </w:r>
      <w:r w:rsidR="00036195">
        <w:rPr>
          <w:rFonts w:ascii="Times New Roman" w:eastAsia="Calibri" w:hAnsi="Times New Roman" w:cs="Times New Roman"/>
          <w:bCs/>
          <w:sz w:val="24"/>
          <w:szCs w:val="24"/>
        </w:rPr>
        <w:t>35</w:t>
      </w:r>
      <w:r w:rsidR="00A66992" w:rsidRPr="00472320">
        <w:rPr>
          <w:rFonts w:ascii="Times New Roman" w:eastAsia="Calibri" w:hAnsi="Times New Roman" w:cs="Times New Roman"/>
          <w:bCs/>
          <w:sz w:val="24"/>
          <w:szCs w:val="24"/>
        </w:rPr>
        <w:t>“;</w:t>
      </w:r>
    </w:p>
    <w:p w14:paraId="2F67AFBE"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7CDCC2A" w14:textId="5DD3FC5D"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33</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2 esimeses lauses asendatakse arv „40“ arvuga „70“;</w:t>
      </w:r>
    </w:p>
    <w:p w14:paraId="6D1E2D50"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9BD4FE6" w14:textId="409B160F"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34</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2 esimeses lauses asendatakse arv „65“ arvuga „100“;</w:t>
      </w:r>
    </w:p>
    <w:p w14:paraId="2EAEEB85"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078E134E" w14:textId="0826586D"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35</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2 teises lauses asendatakse arv „30“ arvuga „60“;</w:t>
      </w:r>
    </w:p>
    <w:p w14:paraId="70873D79"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0F4E3642" w14:textId="22721727" w:rsidR="00A66992" w:rsidRPr="00472320" w:rsidRDefault="00AE7692"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w:t>
      </w:r>
      <w:r w:rsidR="00630AB7">
        <w:rPr>
          <w:rFonts w:ascii="Times New Roman" w:eastAsia="Calibri" w:hAnsi="Times New Roman" w:cs="Times New Roman"/>
          <w:b/>
          <w:sz w:val="24"/>
          <w:szCs w:val="24"/>
        </w:rPr>
        <w:t>6</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lõiget 3 täiendatakse pärast sõna „kodaniku“ sõnadega „ja elamisõigusega Ühendkuningriigi kodaniku“;</w:t>
      </w:r>
    </w:p>
    <w:p w14:paraId="468439A6"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59A46D92" w14:textId="230FE2BA" w:rsidR="00A66992" w:rsidRPr="00472320" w:rsidRDefault="00AE7692"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w:t>
      </w:r>
      <w:r w:rsidR="00630AB7">
        <w:rPr>
          <w:rFonts w:ascii="Times New Roman" w:eastAsia="Calibri" w:hAnsi="Times New Roman" w:cs="Times New Roman"/>
          <w:b/>
          <w:sz w:val="24"/>
          <w:szCs w:val="24"/>
        </w:rPr>
        <w:t>7</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3 asendatakse arv „30“ arvuga „</w:t>
      </w:r>
      <w:r w:rsidR="002D362C">
        <w:rPr>
          <w:rFonts w:ascii="Times New Roman" w:eastAsia="Calibri" w:hAnsi="Times New Roman" w:cs="Times New Roman"/>
          <w:bCs/>
          <w:sz w:val="24"/>
          <w:szCs w:val="24"/>
        </w:rPr>
        <w:t>45</w:t>
      </w:r>
      <w:r w:rsidR="00A66992" w:rsidRPr="00472320">
        <w:rPr>
          <w:rFonts w:ascii="Times New Roman" w:eastAsia="Calibri" w:hAnsi="Times New Roman" w:cs="Times New Roman"/>
          <w:bCs/>
          <w:sz w:val="24"/>
          <w:szCs w:val="24"/>
        </w:rPr>
        <w:t>“;</w:t>
      </w:r>
    </w:p>
    <w:p w14:paraId="140C52D5"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7D27239" w14:textId="5DCB18B6" w:rsidR="00A66992" w:rsidRPr="00472320" w:rsidRDefault="00AE7692"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w:t>
      </w:r>
      <w:r w:rsidR="00630AB7">
        <w:rPr>
          <w:rFonts w:ascii="Times New Roman" w:eastAsia="Calibri" w:hAnsi="Times New Roman" w:cs="Times New Roman"/>
          <w:b/>
          <w:sz w:val="24"/>
          <w:szCs w:val="24"/>
        </w:rPr>
        <w:t>8</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3 asendatakse arv „55“ arvuga „</w:t>
      </w:r>
      <w:r w:rsidR="002D362C">
        <w:rPr>
          <w:rFonts w:ascii="Times New Roman" w:eastAsia="Calibri" w:hAnsi="Times New Roman" w:cs="Times New Roman"/>
          <w:bCs/>
          <w:sz w:val="24"/>
          <w:szCs w:val="24"/>
        </w:rPr>
        <w:t>75</w:t>
      </w:r>
      <w:r w:rsidR="00A66992" w:rsidRPr="00472320">
        <w:rPr>
          <w:rFonts w:ascii="Times New Roman" w:eastAsia="Calibri" w:hAnsi="Times New Roman" w:cs="Times New Roman"/>
          <w:bCs/>
          <w:sz w:val="24"/>
          <w:szCs w:val="24"/>
        </w:rPr>
        <w:t>“;</w:t>
      </w:r>
    </w:p>
    <w:p w14:paraId="1F74BB11"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5C394428" w14:textId="5D0C937B" w:rsidR="00A66992" w:rsidRPr="00472320" w:rsidRDefault="008C06CE"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3</w:t>
      </w:r>
      <w:r w:rsidR="00630AB7">
        <w:rPr>
          <w:rFonts w:ascii="Times New Roman" w:eastAsia="Calibri" w:hAnsi="Times New Roman" w:cs="Times New Roman"/>
          <w:b/>
          <w:sz w:val="24"/>
          <w:szCs w:val="24"/>
        </w:rPr>
        <w:t>9</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täiendatakse lõikega 3</w:t>
      </w:r>
      <w:r w:rsidR="00A66992" w:rsidRPr="00472320">
        <w:rPr>
          <w:rFonts w:ascii="Times New Roman" w:eastAsia="Calibri" w:hAnsi="Times New Roman" w:cs="Times New Roman"/>
          <w:bCs/>
          <w:sz w:val="24"/>
          <w:szCs w:val="24"/>
          <w:vertAlign w:val="superscript"/>
        </w:rPr>
        <w:t xml:space="preserve">1 </w:t>
      </w:r>
      <w:r w:rsidR="00A66992" w:rsidRPr="00472320">
        <w:rPr>
          <w:rFonts w:ascii="Times New Roman" w:eastAsia="Calibri" w:hAnsi="Times New Roman" w:cs="Times New Roman"/>
          <w:bCs/>
          <w:sz w:val="24"/>
          <w:szCs w:val="24"/>
        </w:rPr>
        <w:t>järgmises sõnastuses:</w:t>
      </w:r>
    </w:p>
    <w:p w14:paraId="1BF8893A" w14:textId="77777777" w:rsidR="00A66992" w:rsidRPr="00472320" w:rsidRDefault="00A66992" w:rsidP="00A66992">
      <w:pPr>
        <w:spacing w:after="0" w:line="240" w:lineRule="auto"/>
        <w:jc w:val="both"/>
        <w:rPr>
          <w:rFonts w:ascii="Times New Roman" w:eastAsia="Calibri" w:hAnsi="Times New Roman" w:cs="Times New Roman"/>
          <w:b/>
          <w:sz w:val="24"/>
          <w:szCs w:val="24"/>
        </w:rPr>
      </w:pPr>
    </w:p>
    <w:p w14:paraId="28B52F9E" w14:textId="25B11AC5" w:rsidR="00A66992" w:rsidRPr="00472320" w:rsidRDefault="00A66992" w:rsidP="00A66992">
      <w:pPr>
        <w:spacing w:after="0" w:line="240" w:lineRule="auto"/>
        <w:jc w:val="both"/>
        <w:rPr>
          <w:rFonts w:ascii="Times New Roman" w:eastAsia="Calibri" w:hAnsi="Times New Roman" w:cs="Times New Roman"/>
          <w:bCs/>
          <w:sz w:val="24"/>
          <w:szCs w:val="24"/>
        </w:rPr>
      </w:pPr>
      <w:r w:rsidRPr="00472320">
        <w:rPr>
          <w:rFonts w:ascii="Times New Roman" w:eastAsia="Calibri" w:hAnsi="Times New Roman" w:cs="Times New Roman"/>
          <w:bCs/>
          <w:sz w:val="24"/>
          <w:szCs w:val="24"/>
        </w:rPr>
        <w:t>„(3</w:t>
      </w:r>
      <w:r w:rsidRPr="00472320">
        <w:rPr>
          <w:rFonts w:ascii="Times New Roman" w:eastAsia="Calibri" w:hAnsi="Times New Roman" w:cs="Times New Roman"/>
          <w:bCs/>
          <w:sz w:val="24"/>
          <w:szCs w:val="24"/>
          <w:vertAlign w:val="superscript"/>
        </w:rPr>
        <w:t>1</w:t>
      </w:r>
      <w:r w:rsidRPr="00472320">
        <w:rPr>
          <w:rFonts w:ascii="Times New Roman" w:eastAsia="Calibri" w:hAnsi="Times New Roman" w:cs="Times New Roman"/>
          <w:bCs/>
          <w:sz w:val="24"/>
          <w:szCs w:val="24"/>
        </w:rPr>
        <w:t>)</w:t>
      </w:r>
      <w:r w:rsidRPr="00472320">
        <w:rPr>
          <w:rFonts w:ascii="Times New Roman" w:eastAsia="Calibri" w:hAnsi="Times New Roman" w:cs="Times New Roman"/>
          <w:b/>
          <w:sz w:val="24"/>
          <w:szCs w:val="24"/>
        </w:rPr>
        <w:t xml:space="preserve"> </w:t>
      </w:r>
      <w:r w:rsidRPr="00472320">
        <w:rPr>
          <w:rFonts w:ascii="Times New Roman" w:eastAsia="Calibri" w:hAnsi="Times New Roman" w:cs="Times New Roman"/>
          <w:bCs/>
          <w:sz w:val="24"/>
          <w:szCs w:val="24"/>
        </w:rPr>
        <w:t xml:space="preserve">Ühendkuningriigi kodaniku, kellel on elamisõigus, elamisloakaardi väljaandmise taotluse läbivaatamise eest tasutakse riigilõivu </w:t>
      </w:r>
      <w:r w:rsidR="0091071F">
        <w:rPr>
          <w:rFonts w:ascii="Times New Roman" w:eastAsia="Calibri" w:hAnsi="Times New Roman" w:cs="Times New Roman"/>
          <w:bCs/>
          <w:sz w:val="24"/>
          <w:szCs w:val="24"/>
        </w:rPr>
        <w:t>45</w:t>
      </w:r>
      <w:r w:rsidRPr="00472320">
        <w:rPr>
          <w:rFonts w:ascii="Times New Roman" w:eastAsia="Calibri" w:hAnsi="Times New Roman" w:cs="Times New Roman"/>
          <w:bCs/>
          <w:sz w:val="24"/>
          <w:szCs w:val="24"/>
        </w:rPr>
        <w:t> eurot.”;</w:t>
      </w:r>
    </w:p>
    <w:p w14:paraId="49196709" w14:textId="77777777" w:rsidR="00A66992" w:rsidRPr="00472320" w:rsidRDefault="00A66992" w:rsidP="00A66992">
      <w:pPr>
        <w:spacing w:after="0" w:line="240" w:lineRule="auto"/>
        <w:jc w:val="both"/>
        <w:rPr>
          <w:rFonts w:ascii="Times New Roman" w:eastAsia="Calibri" w:hAnsi="Times New Roman" w:cs="Times New Roman"/>
          <w:sz w:val="24"/>
          <w:szCs w:val="24"/>
        </w:rPr>
      </w:pPr>
    </w:p>
    <w:p w14:paraId="6E92A380" w14:textId="132B4562"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40</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6 asendatakse arv „100“ arvuga „150“;</w:t>
      </w:r>
    </w:p>
    <w:p w14:paraId="1920807E"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0EEE0E0F" w14:textId="72689543" w:rsidR="00A66992" w:rsidRPr="00472320" w:rsidRDefault="00630AB7" w:rsidP="00A66992">
      <w:pPr>
        <w:spacing w:after="0" w:line="240" w:lineRule="auto"/>
        <w:jc w:val="both"/>
        <w:rPr>
          <w:rFonts w:ascii="Times New Roman" w:eastAsia="Calibri" w:hAnsi="Times New Roman" w:cs="Times New Roman"/>
          <w:bCs/>
          <w:sz w:val="24"/>
          <w:szCs w:val="24"/>
        </w:rPr>
      </w:pPr>
      <w:bookmarkStart w:id="44" w:name="_Hlk151458955"/>
      <w:r>
        <w:rPr>
          <w:rFonts w:ascii="Times New Roman" w:eastAsia="Calibri" w:hAnsi="Times New Roman" w:cs="Times New Roman"/>
          <w:b/>
          <w:sz w:val="24"/>
          <w:szCs w:val="24"/>
        </w:rPr>
        <w:t>41</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lõige 7 muudetakse ja sõnastatakse järgmiselt:</w:t>
      </w:r>
    </w:p>
    <w:p w14:paraId="5D9E1656"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bookmarkEnd w:id="44"/>
    <w:p w14:paraId="14CBC6A0" w14:textId="2316467F" w:rsidR="00A66992" w:rsidRPr="00472320" w:rsidRDefault="00A66992" w:rsidP="00A66992">
      <w:pPr>
        <w:spacing w:after="0" w:line="240" w:lineRule="auto"/>
        <w:jc w:val="both"/>
        <w:rPr>
          <w:rFonts w:ascii="Times New Roman" w:eastAsia="Calibri" w:hAnsi="Times New Roman" w:cs="Times New Roman"/>
          <w:bCs/>
          <w:sz w:val="24"/>
          <w:szCs w:val="24"/>
        </w:rPr>
      </w:pPr>
      <w:r w:rsidRPr="00472320">
        <w:rPr>
          <w:rFonts w:ascii="Times New Roman" w:eastAsia="Calibri" w:hAnsi="Times New Roman" w:cs="Times New Roman"/>
          <w:bCs/>
          <w:sz w:val="24"/>
          <w:szCs w:val="24"/>
        </w:rPr>
        <w:t xml:space="preserve">„(7) </w:t>
      </w:r>
      <w:r w:rsidR="00E00274" w:rsidRPr="00E00274">
        <w:rPr>
          <w:rFonts w:ascii="Times New Roman" w:eastAsia="Calibri" w:hAnsi="Times New Roman" w:cs="Times New Roman"/>
          <w:bCs/>
          <w:sz w:val="24"/>
          <w:szCs w:val="24"/>
        </w:rPr>
        <w:t>Alla 18-aastasele isikule, keskmise, raske või sügava puudega isikule ja üldtingimustel Eesti vanaduspensioni ikka jõudnud isikule isikutunnistuse väljaandmise taotluse läbivaatamise eest tasutakse riigilõivu 20 eurot. Nimetatud isikule elamisloakaardi väljaandmise taotluse läbivaatamise eest tasutakse riigilõivu 30 eurot. Kui nimetatud toimingut taotletakse Politsei- ja Piirivalveameti iseteeninduskeskkonna kaudu, tasutakse riigilõivu vastavalt 15 või 25 eurot</w:t>
      </w:r>
      <w:r w:rsidRPr="00472320">
        <w:rPr>
          <w:rFonts w:ascii="Times New Roman" w:eastAsia="Calibri" w:hAnsi="Times New Roman" w:cs="Times New Roman"/>
          <w:bCs/>
          <w:sz w:val="24"/>
          <w:szCs w:val="24"/>
        </w:rPr>
        <w:t>.“;</w:t>
      </w:r>
    </w:p>
    <w:p w14:paraId="688F9262"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66EFA486" w14:textId="394208BF"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42</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8 esimeses lauses asendatakse arv „45“ arvuga „</w:t>
      </w:r>
      <w:r w:rsidR="001C62A6">
        <w:rPr>
          <w:rFonts w:ascii="Times New Roman" w:eastAsia="Calibri" w:hAnsi="Times New Roman" w:cs="Times New Roman"/>
          <w:bCs/>
          <w:sz w:val="24"/>
          <w:szCs w:val="24"/>
        </w:rPr>
        <w:t>60</w:t>
      </w:r>
      <w:r w:rsidR="00A66992" w:rsidRPr="00472320">
        <w:rPr>
          <w:rFonts w:ascii="Times New Roman" w:eastAsia="Calibri" w:hAnsi="Times New Roman" w:cs="Times New Roman"/>
          <w:bCs/>
          <w:sz w:val="24"/>
          <w:szCs w:val="24"/>
        </w:rPr>
        <w:t>“;</w:t>
      </w:r>
    </w:p>
    <w:p w14:paraId="12878A3D"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4CF0CAA" w14:textId="4DEDFEF7" w:rsidR="00A66992" w:rsidRPr="00472320" w:rsidRDefault="00AE7692" w:rsidP="00A6699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3</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8 esimeses lauses asendatakse arv „70“ arvuga „</w:t>
      </w:r>
      <w:r w:rsidR="001C62A6">
        <w:rPr>
          <w:rFonts w:ascii="Times New Roman" w:eastAsia="Calibri" w:hAnsi="Times New Roman" w:cs="Times New Roman"/>
          <w:bCs/>
          <w:sz w:val="24"/>
          <w:szCs w:val="24"/>
        </w:rPr>
        <w:t>90</w:t>
      </w:r>
      <w:r w:rsidR="00A66992" w:rsidRPr="00472320">
        <w:rPr>
          <w:rFonts w:ascii="Times New Roman" w:eastAsia="Calibri" w:hAnsi="Times New Roman" w:cs="Times New Roman"/>
          <w:bCs/>
          <w:sz w:val="24"/>
          <w:szCs w:val="24"/>
        </w:rPr>
        <w:t>“;</w:t>
      </w:r>
    </w:p>
    <w:p w14:paraId="4625D30A" w14:textId="77777777" w:rsidR="00A66992" w:rsidRPr="00472320" w:rsidRDefault="00A66992" w:rsidP="00A66992">
      <w:pPr>
        <w:spacing w:after="0" w:line="240" w:lineRule="auto"/>
        <w:jc w:val="both"/>
        <w:rPr>
          <w:rFonts w:ascii="Times New Roman" w:eastAsia="Calibri" w:hAnsi="Times New Roman" w:cs="Times New Roman"/>
          <w:sz w:val="24"/>
          <w:szCs w:val="24"/>
        </w:rPr>
      </w:pPr>
    </w:p>
    <w:p w14:paraId="341DF515" w14:textId="4B6A52F3" w:rsidR="00A66992" w:rsidRPr="00472320" w:rsidRDefault="00AE7692"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4</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8 teises lauses asendatakse arv „35“ arvuga „</w:t>
      </w:r>
      <w:r w:rsidR="001C62A6">
        <w:rPr>
          <w:rFonts w:ascii="Times New Roman" w:eastAsia="Calibri" w:hAnsi="Times New Roman" w:cs="Times New Roman"/>
          <w:bCs/>
          <w:sz w:val="24"/>
          <w:szCs w:val="24"/>
        </w:rPr>
        <w:t>50</w:t>
      </w:r>
      <w:r w:rsidR="00A66992" w:rsidRPr="00472320">
        <w:rPr>
          <w:rFonts w:ascii="Times New Roman" w:eastAsia="Calibri" w:hAnsi="Times New Roman" w:cs="Times New Roman"/>
          <w:bCs/>
          <w:sz w:val="24"/>
          <w:szCs w:val="24"/>
        </w:rPr>
        <w:t>“;</w:t>
      </w:r>
    </w:p>
    <w:p w14:paraId="2FB9B91C" w14:textId="77777777" w:rsidR="008C06CE" w:rsidRDefault="008C06CE" w:rsidP="00A66992">
      <w:pPr>
        <w:spacing w:after="0" w:line="240" w:lineRule="auto"/>
        <w:jc w:val="both"/>
        <w:rPr>
          <w:rFonts w:ascii="Times New Roman" w:eastAsia="Calibri" w:hAnsi="Times New Roman" w:cs="Times New Roman"/>
          <w:bCs/>
          <w:sz w:val="24"/>
          <w:szCs w:val="24"/>
        </w:rPr>
      </w:pPr>
    </w:p>
    <w:p w14:paraId="7351ED42" w14:textId="2F8C2124" w:rsidR="002E253E" w:rsidRPr="002E253E" w:rsidRDefault="00AE7692" w:rsidP="00A66992">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r w:rsidR="00630AB7">
        <w:rPr>
          <w:rFonts w:ascii="Times New Roman" w:eastAsia="Calibri" w:hAnsi="Times New Roman" w:cs="Times New Roman"/>
          <w:b/>
          <w:sz w:val="24"/>
          <w:szCs w:val="24"/>
        </w:rPr>
        <w:t>5</w:t>
      </w:r>
      <w:r w:rsidR="002E253E" w:rsidRPr="006C666A">
        <w:rPr>
          <w:rFonts w:ascii="Times New Roman" w:eastAsia="Calibri" w:hAnsi="Times New Roman" w:cs="Times New Roman"/>
          <w:b/>
          <w:sz w:val="24"/>
          <w:szCs w:val="24"/>
        </w:rPr>
        <w:t xml:space="preserve">) </w:t>
      </w:r>
      <w:r w:rsidR="002E253E" w:rsidRPr="006C666A">
        <w:rPr>
          <w:rFonts w:ascii="Times New Roman" w:eastAsia="Calibri" w:hAnsi="Times New Roman" w:cs="Times New Roman"/>
          <w:bCs/>
          <w:sz w:val="24"/>
          <w:szCs w:val="24"/>
        </w:rPr>
        <w:t>paragrahvi</w:t>
      </w:r>
      <w:r w:rsidR="002E253E" w:rsidRPr="00472320">
        <w:rPr>
          <w:rFonts w:ascii="Times New Roman" w:eastAsia="Calibri" w:hAnsi="Times New Roman" w:cs="Times New Roman"/>
          <w:bCs/>
          <w:sz w:val="24"/>
          <w:szCs w:val="24"/>
        </w:rPr>
        <w:t xml:space="preserve"> 272 lõikes 10</w:t>
      </w:r>
      <w:r w:rsidR="002E253E">
        <w:rPr>
          <w:rFonts w:ascii="Times New Roman" w:eastAsia="Calibri" w:hAnsi="Times New Roman" w:cs="Times New Roman"/>
          <w:bCs/>
          <w:sz w:val="24"/>
          <w:szCs w:val="24"/>
        </w:rPr>
        <w:t>, § 273 lõikes 7 ja § 274 lõikes 4</w:t>
      </w:r>
      <w:r w:rsidR="002E253E" w:rsidRPr="00472320">
        <w:rPr>
          <w:rFonts w:ascii="Times New Roman" w:eastAsia="Calibri" w:hAnsi="Times New Roman" w:cs="Times New Roman"/>
          <w:bCs/>
          <w:sz w:val="24"/>
          <w:szCs w:val="24"/>
        </w:rPr>
        <w:t xml:space="preserve"> asendatakse</w:t>
      </w:r>
      <w:r w:rsidR="002E253E">
        <w:rPr>
          <w:rFonts w:ascii="Times New Roman" w:eastAsia="Calibri" w:hAnsi="Times New Roman" w:cs="Times New Roman"/>
          <w:bCs/>
          <w:sz w:val="24"/>
          <w:szCs w:val="24"/>
        </w:rPr>
        <w:t xml:space="preserve"> tekstiosa „Alla 15-aastane“ tekstiosaga „Alla 18-aastane“ vastavas käändes;</w:t>
      </w:r>
    </w:p>
    <w:p w14:paraId="7C500748"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5346180" w14:textId="0B651AB5" w:rsidR="00A66992" w:rsidRPr="00472320" w:rsidRDefault="00AE7692"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6</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10 asendatakse arv „20“ arvuga „2</w:t>
      </w:r>
      <w:r w:rsidR="002C2D73">
        <w:rPr>
          <w:rFonts w:ascii="Times New Roman" w:eastAsia="Calibri" w:hAnsi="Times New Roman" w:cs="Times New Roman"/>
          <w:bCs/>
          <w:sz w:val="24"/>
          <w:szCs w:val="24"/>
        </w:rPr>
        <w:t>5</w:t>
      </w:r>
      <w:r w:rsidR="00A66992" w:rsidRPr="00472320">
        <w:rPr>
          <w:rFonts w:ascii="Times New Roman" w:eastAsia="Calibri" w:hAnsi="Times New Roman" w:cs="Times New Roman"/>
          <w:bCs/>
          <w:sz w:val="24"/>
          <w:szCs w:val="24"/>
        </w:rPr>
        <w:t>“;</w:t>
      </w:r>
    </w:p>
    <w:p w14:paraId="4E356BB4" w14:textId="77777777" w:rsidR="001B1B58" w:rsidRDefault="001B1B58" w:rsidP="00A66992">
      <w:pPr>
        <w:spacing w:after="0" w:line="240" w:lineRule="auto"/>
        <w:jc w:val="both"/>
        <w:rPr>
          <w:rFonts w:ascii="Times New Roman" w:eastAsia="Calibri" w:hAnsi="Times New Roman" w:cs="Times New Roman"/>
          <w:bCs/>
          <w:sz w:val="24"/>
          <w:szCs w:val="24"/>
        </w:rPr>
      </w:pPr>
    </w:p>
    <w:p w14:paraId="5EAE1421" w14:textId="5D2B08D9" w:rsidR="001B1B58" w:rsidRDefault="001B1B58" w:rsidP="001B1B58">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7</w:t>
      </w:r>
      <w:r>
        <w:rPr>
          <w:rFonts w:ascii="Times New Roman" w:eastAsia="Calibri" w:hAnsi="Times New Roman" w:cs="Times New Roman"/>
          <w:b/>
          <w:sz w:val="24"/>
          <w:szCs w:val="24"/>
        </w:rPr>
        <w:t xml:space="preserve">) </w:t>
      </w:r>
      <w:r>
        <w:rPr>
          <w:rFonts w:ascii="Times New Roman" w:eastAsia="Calibri" w:hAnsi="Times New Roman" w:cs="Times New Roman"/>
          <w:bCs/>
          <w:sz w:val="24"/>
          <w:szCs w:val="24"/>
        </w:rPr>
        <w:t>paragrahvi 272 lõiget 10 täiendatakse teise lausega järgmises sõnastuses:</w:t>
      </w:r>
    </w:p>
    <w:p w14:paraId="5747112D" w14:textId="77777777" w:rsidR="001B1B58" w:rsidRDefault="001B1B58" w:rsidP="001B1B58">
      <w:pPr>
        <w:spacing w:after="0" w:line="240" w:lineRule="auto"/>
        <w:jc w:val="both"/>
        <w:rPr>
          <w:rFonts w:ascii="Times New Roman" w:eastAsia="Calibri" w:hAnsi="Times New Roman" w:cs="Times New Roman"/>
          <w:bCs/>
          <w:sz w:val="24"/>
          <w:szCs w:val="24"/>
        </w:rPr>
      </w:pPr>
    </w:p>
    <w:p w14:paraId="5C6AC75C" w14:textId="386D1F49" w:rsidR="001B1B58" w:rsidRPr="0034041A" w:rsidRDefault="001B1B58" w:rsidP="001B1B58">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Pr="0034041A">
        <w:rPr>
          <w:rFonts w:ascii="Times New Roman" w:eastAsia="Calibri" w:hAnsi="Times New Roman" w:cs="Times New Roman"/>
          <w:bCs/>
          <w:sz w:val="24"/>
          <w:szCs w:val="24"/>
        </w:rPr>
        <w:t xml:space="preserve">Kui nimetatud toimingut taotletakse Politsei- ja Piirivalveameti iseteeninduskeskkonna kaudu, tasutakse riigilõivu </w:t>
      </w:r>
      <w:r>
        <w:rPr>
          <w:rFonts w:ascii="Times New Roman" w:eastAsia="Calibri" w:hAnsi="Times New Roman" w:cs="Times New Roman"/>
          <w:bCs/>
          <w:sz w:val="24"/>
          <w:szCs w:val="24"/>
        </w:rPr>
        <w:t>20</w:t>
      </w:r>
      <w:r w:rsidRPr="0034041A">
        <w:rPr>
          <w:rFonts w:ascii="Times New Roman" w:eastAsia="Calibri" w:hAnsi="Times New Roman" w:cs="Times New Roman"/>
          <w:bCs/>
          <w:sz w:val="24"/>
          <w:szCs w:val="24"/>
        </w:rPr>
        <w:t xml:space="preserve"> eurot.</w:t>
      </w:r>
      <w:r>
        <w:rPr>
          <w:rFonts w:ascii="Times New Roman" w:eastAsia="Calibri" w:hAnsi="Times New Roman" w:cs="Times New Roman"/>
          <w:bCs/>
          <w:sz w:val="24"/>
          <w:szCs w:val="24"/>
        </w:rPr>
        <w:t>“;</w:t>
      </w:r>
    </w:p>
    <w:p w14:paraId="658D2737"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3266043" w14:textId="1B9FF6A4" w:rsidR="00A66992" w:rsidRPr="00472320" w:rsidRDefault="00057FC8"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8</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11 esimeses lauses asendatakse arv „55“ arvuga „80“;</w:t>
      </w:r>
    </w:p>
    <w:p w14:paraId="2247F123"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CFA9CDD" w14:textId="53E9954A" w:rsidR="00A66992" w:rsidRPr="00472320" w:rsidRDefault="001F5A45" w:rsidP="00A66992">
      <w:pPr>
        <w:spacing w:after="0" w:line="240" w:lineRule="auto"/>
        <w:jc w:val="both"/>
        <w:rPr>
          <w:rFonts w:ascii="Times New Roman" w:eastAsia="Calibri" w:hAnsi="Times New Roman" w:cs="Times New Roman"/>
          <w:sz w:val="24"/>
          <w:szCs w:val="24"/>
        </w:rPr>
      </w:pPr>
      <w:r w:rsidRPr="00472320">
        <w:rPr>
          <w:rFonts w:ascii="Times New Roman" w:eastAsia="Calibri" w:hAnsi="Times New Roman" w:cs="Times New Roman"/>
          <w:b/>
          <w:sz w:val="24"/>
          <w:szCs w:val="24"/>
        </w:rPr>
        <w:t>4</w:t>
      </w:r>
      <w:r w:rsidR="00630AB7">
        <w:rPr>
          <w:rFonts w:ascii="Times New Roman" w:eastAsia="Calibri" w:hAnsi="Times New Roman" w:cs="Times New Roman"/>
          <w:b/>
          <w:sz w:val="24"/>
          <w:szCs w:val="24"/>
        </w:rPr>
        <w:t>9</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11 esimeses lauses asendatakse arv „80“ arvuga „110“;</w:t>
      </w:r>
    </w:p>
    <w:p w14:paraId="75609942" w14:textId="77777777" w:rsidR="00A66992" w:rsidRPr="00472320" w:rsidRDefault="00A66992" w:rsidP="00A66992">
      <w:pPr>
        <w:spacing w:after="0" w:line="240" w:lineRule="auto"/>
        <w:jc w:val="both"/>
        <w:rPr>
          <w:rFonts w:ascii="Times New Roman" w:eastAsia="Calibri" w:hAnsi="Times New Roman" w:cs="Times New Roman"/>
          <w:sz w:val="24"/>
          <w:szCs w:val="24"/>
        </w:rPr>
      </w:pPr>
    </w:p>
    <w:p w14:paraId="15E4640D" w14:textId="0D42C195" w:rsidR="00A66992" w:rsidRPr="00472320" w:rsidRDefault="00630AB7" w:rsidP="00A6699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50</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11 teises lauses asendatakse arv „45“ arvuga „70“;</w:t>
      </w:r>
    </w:p>
    <w:p w14:paraId="75DF0FED" w14:textId="77777777" w:rsidR="00A66992" w:rsidRPr="00472320" w:rsidRDefault="00A66992" w:rsidP="00A66992">
      <w:pPr>
        <w:spacing w:after="0" w:line="240" w:lineRule="auto"/>
        <w:jc w:val="both"/>
        <w:rPr>
          <w:rFonts w:ascii="Times New Roman" w:eastAsia="Calibri" w:hAnsi="Times New Roman" w:cs="Times New Roman"/>
          <w:sz w:val="24"/>
          <w:szCs w:val="24"/>
        </w:rPr>
      </w:pPr>
    </w:p>
    <w:p w14:paraId="0972E2B3" w14:textId="6025CFB5"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51</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12 esimeses lauses asendatakse arv „70“ arvuga „90“;</w:t>
      </w:r>
    </w:p>
    <w:p w14:paraId="176F9A36"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F7BD166" w14:textId="11FD3A3E" w:rsidR="00A66992" w:rsidRPr="00472320" w:rsidRDefault="00630AB7"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52</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 12 teises lauses asendatakse arv „60“ arvuga „80“;</w:t>
      </w:r>
    </w:p>
    <w:p w14:paraId="3C1D1058"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4208D516" w14:textId="0E48EE59"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3</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 xml:space="preserve">paragrahvi 272 lõige 13 </w:t>
      </w:r>
      <w:r w:rsidR="00D63DE1" w:rsidRPr="00202325">
        <w:rPr>
          <w:rFonts w:ascii="Times New Roman" w:eastAsia="Calibri" w:hAnsi="Times New Roman" w:cs="Times New Roman"/>
          <w:bCs/>
          <w:sz w:val="24"/>
          <w:szCs w:val="24"/>
        </w:rPr>
        <w:t>muudetakse ja sõnastatakse järgmiselt:</w:t>
      </w:r>
    </w:p>
    <w:p w14:paraId="5C93DF65" w14:textId="77777777" w:rsidR="00D63DE1" w:rsidRDefault="00D63DE1" w:rsidP="00A66992">
      <w:pPr>
        <w:spacing w:after="0" w:line="240" w:lineRule="auto"/>
        <w:jc w:val="both"/>
        <w:rPr>
          <w:rFonts w:ascii="Times New Roman" w:eastAsia="Calibri" w:hAnsi="Times New Roman" w:cs="Times New Roman"/>
          <w:bCs/>
          <w:sz w:val="24"/>
          <w:szCs w:val="24"/>
        </w:rPr>
      </w:pPr>
    </w:p>
    <w:p w14:paraId="0ACE7E2A" w14:textId="2AA46529" w:rsidR="00D63DE1" w:rsidRDefault="00D63D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„(13) </w:t>
      </w:r>
      <w:r w:rsidR="00E00274" w:rsidRPr="00E00274">
        <w:rPr>
          <w:rFonts w:ascii="Times New Roman" w:eastAsia="Calibri" w:hAnsi="Times New Roman" w:cs="Times New Roman"/>
          <w:bCs/>
          <w:sz w:val="24"/>
          <w:szCs w:val="24"/>
        </w:rPr>
        <w:t>Alla 18-aastasele isikule, keskmise, raske või sügava puudega isikule ja üldtingimustel Eesti vanaduspensioni ikka jõudnud isikule isikutunnistuse väljaandmise taotluse läbivaatamise eest koos reisidokumendi väljaandmise taotluse läbivaatamisega tasutakse riigilõivu 35 eurot. Nimetatud isikule elamisloa väljaandmise taotluse läbivaatamise eest koos reisidokumendi väljaandmise taotluse läbivaatamisega tasutakse riigilõivu 40 eurot. Kui nimetatud toimingut taotletakse Politsei- ja Piirivalveameti iseteeninduskeskkonna kaudu, tasutakse riigilõivu vastavalt 30 või 35 eurot</w:t>
      </w:r>
      <w:r w:rsidR="00E93A43" w:rsidRPr="0034041A">
        <w:rPr>
          <w:rFonts w:ascii="Times New Roman" w:eastAsia="Calibri" w:hAnsi="Times New Roman" w:cs="Times New Roman"/>
          <w:bCs/>
          <w:sz w:val="24"/>
          <w:szCs w:val="24"/>
        </w:rPr>
        <w:t>.</w:t>
      </w:r>
      <w:r w:rsidR="00E93A43">
        <w:rPr>
          <w:rFonts w:ascii="Times New Roman" w:eastAsia="Calibri" w:hAnsi="Times New Roman" w:cs="Times New Roman"/>
          <w:bCs/>
          <w:sz w:val="24"/>
          <w:szCs w:val="24"/>
        </w:rPr>
        <w:t>“;</w:t>
      </w:r>
    </w:p>
    <w:p w14:paraId="67E39404"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08721EA" w14:textId="74E6D7BA" w:rsidR="00E57B6C"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4</w:t>
      </w:r>
      <w:r w:rsidR="00E57B6C" w:rsidRPr="00472320">
        <w:rPr>
          <w:rFonts w:ascii="Times New Roman" w:eastAsia="Calibri" w:hAnsi="Times New Roman" w:cs="Times New Roman"/>
          <w:b/>
          <w:sz w:val="24"/>
          <w:szCs w:val="24"/>
        </w:rPr>
        <w:t xml:space="preserve">) </w:t>
      </w:r>
      <w:r w:rsidR="00E57B6C" w:rsidRPr="00472320">
        <w:rPr>
          <w:rFonts w:ascii="Times New Roman" w:eastAsia="Calibri" w:hAnsi="Times New Roman" w:cs="Times New Roman"/>
          <w:bCs/>
          <w:sz w:val="24"/>
          <w:szCs w:val="24"/>
        </w:rPr>
        <w:t>paragrahvi 272 lõigetes 14 ja 15 asendatakse sõna „viie“ sõnaga „kahe“;</w:t>
      </w:r>
    </w:p>
    <w:p w14:paraId="75FC1334" w14:textId="77777777" w:rsidR="00E57B6C" w:rsidRPr="00472320" w:rsidRDefault="00E57B6C" w:rsidP="00A66992">
      <w:pPr>
        <w:spacing w:after="0" w:line="240" w:lineRule="auto"/>
        <w:jc w:val="both"/>
        <w:rPr>
          <w:rFonts w:ascii="Times New Roman" w:eastAsia="Calibri" w:hAnsi="Times New Roman" w:cs="Times New Roman"/>
          <w:bCs/>
          <w:sz w:val="24"/>
          <w:szCs w:val="24"/>
        </w:rPr>
      </w:pPr>
    </w:p>
    <w:p w14:paraId="20B2544B" w14:textId="26F52840"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5</w:t>
      </w:r>
      <w:r w:rsidR="00A66992" w:rsidRPr="00472320">
        <w:rPr>
          <w:rFonts w:ascii="Times New Roman" w:eastAsia="Calibri" w:hAnsi="Times New Roman" w:cs="Times New Roman"/>
          <w:bCs/>
          <w:sz w:val="24"/>
          <w:szCs w:val="24"/>
        </w:rPr>
        <w:t>) paragrahvi 272 lõikes 14 asendatakse arv „45“ arvuga „250“;</w:t>
      </w:r>
    </w:p>
    <w:p w14:paraId="48092689"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21833BC" w14:textId="3197B4D5"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6</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15 asendatakse arv „64“ arvuga „250“;</w:t>
      </w:r>
    </w:p>
    <w:p w14:paraId="158569B3"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A34A68F" w14:textId="5C12B574" w:rsidR="00A66992" w:rsidRPr="00472320" w:rsidRDefault="008C06CE"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7</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16 asendatakse sõna „kahe“ sõnaga „ühe“;</w:t>
      </w:r>
    </w:p>
    <w:p w14:paraId="10E68E13"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7E5255F" w14:textId="1960426A" w:rsidR="00A66992" w:rsidRPr="00472320" w:rsidRDefault="00057FC8"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8</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272 lõikes 16 asendatakse arv „58“ arvuga „250“;</w:t>
      </w:r>
    </w:p>
    <w:p w14:paraId="164C236A"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F015785" w14:textId="71F17AD3" w:rsidR="00D63DE1" w:rsidRPr="0059022D" w:rsidRDefault="00D63DE1" w:rsidP="00D63DE1">
      <w:pPr>
        <w:spacing w:after="0" w:line="240" w:lineRule="auto"/>
        <w:jc w:val="both"/>
        <w:rPr>
          <w:rFonts w:ascii="Times New Roman" w:eastAsia="Calibri" w:hAnsi="Times New Roman" w:cs="Times New Roman"/>
          <w:bCs/>
          <w:sz w:val="24"/>
          <w:szCs w:val="24"/>
        </w:rPr>
      </w:pPr>
      <w:bookmarkStart w:id="45" w:name="_Hlk156809197"/>
      <w:r w:rsidRPr="0059022D">
        <w:rPr>
          <w:rFonts w:ascii="Times New Roman" w:eastAsia="Calibri" w:hAnsi="Times New Roman" w:cs="Times New Roman"/>
          <w:b/>
          <w:sz w:val="24"/>
          <w:szCs w:val="24"/>
        </w:rPr>
        <w:t>5</w:t>
      </w:r>
      <w:r w:rsidR="00630AB7">
        <w:rPr>
          <w:rFonts w:ascii="Times New Roman" w:eastAsia="Calibri" w:hAnsi="Times New Roman" w:cs="Times New Roman"/>
          <w:b/>
          <w:sz w:val="24"/>
          <w:szCs w:val="24"/>
        </w:rPr>
        <w:t>9</w:t>
      </w:r>
      <w:r w:rsidRPr="0059022D">
        <w:rPr>
          <w:rFonts w:ascii="Times New Roman" w:eastAsia="Calibri" w:hAnsi="Times New Roman" w:cs="Times New Roman"/>
          <w:b/>
          <w:sz w:val="24"/>
          <w:szCs w:val="24"/>
        </w:rPr>
        <w:t xml:space="preserve">) </w:t>
      </w:r>
      <w:r w:rsidRPr="0059022D">
        <w:rPr>
          <w:rFonts w:ascii="Times New Roman" w:eastAsia="Calibri" w:hAnsi="Times New Roman" w:cs="Times New Roman"/>
          <w:bCs/>
          <w:sz w:val="24"/>
          <w:szCs w:val="24"/>
        </w:rPr>
        <w:t>paragrahvi 272 täiendatakse lõigetega 21 ja 22 järgmises sõnastuses:</w:t>
      </w:r>
    </w:p>
    <w:p w14:paraId="318760E6" w14:textId="77777777" w:rsidR="00D63DE1" w:rsidRPr="0059022D" w:rsidRDefault="00D63DE1" w:rsidP="00D63DE1">
      <w:pPr>
        <w:spacing w:after="0" w:line="240" w:lineRule="auto"/>
        <w:jc w:val="both"/>
        <w:rPr>
          <w:rFonts w:ascii="Times New Roman" w:eastAsia="Calibri" w:hAnsi="Times New Roman" w:cs="Times New Roman"/>
          <w:bCs/>
          <w:sz w:val="24"/>
          <w:szCs w:val="24"/>
        </w:rPr>
      </w:pPr>
    </w:p>
    <w:p w14:paraId="319D2F12" w14:textId="59AEAC20" w:rsidR="00D63DE1" w:rsidRPr="0059022D" w:rsidRDefault="00D63DE1" w:rsidP="00D63DE1">
      <w:pPr>
        <w:spacing w:after="0" w:line="240" w:lineRule="auto"/>
        <w:jc w:val="both"/>
        <w:rPr>
          <w:rFonts w:ascii="Times New Roman" w:eastAsia="Calibri" w:hAnsi="Times New Roman" w:cs="Times New Roman"/>
          <w:bCs/>
          <w:sz w:val="24"/>
          <w:szCs w:val="24"/>
        </w:rPr>
      </w:pPr>
      <w:r w:rsidRPr="0059022D">
        <w:rPr>
          <w:rFonts w:ascii="Times New Roman" w:eastAsia="Calibri" w:hAnsi="Times New Roman" w:cs="Times New Roman"/>
          <w:bCs/>
          <w:sz w:val="24"/>
          <w:szCs w:val="24"/>
        </w:rPr>
        <w:t>„(21) Isiku soovil isikutunnistuse, elamisloakaardi või reisidokumendi väljastamise</w:t>
      </w:r>
      <w:del w:id="46" w:author="Mari Koik" w:date="2024-04-04T10:41:00Z">
        <w:r w:rsidRPr="0059022D" w:rsidDel="009A3CE9">
          <w:rPr>
            <w:rFonts w:ascii="Times New Roman" w:eastAsia="Calibri" w:hAnsi="Times New Roman" w:cs="Times New Roman"/>
            <w:bCs/>
            <w:sz w:val="24"/>
            <w:szCs w:val="24"/>
          </w:rPr>
          <w:delText>l</w:delText>
        </w:r>
      </w:del>
      <w:ins w:id="47" w:author="Mari Koik" w:date="2024-04-04T10:41:00Z">
        <w:r w:rsidR="009A3CE9">
          <w:rPr>
            <w:rFonts w:ascii="Times New Roman" w:eastAsia="Calibri" w:hAnsi="Times New Roman" w:cs="Times New Roman"/>
            <w:bCs/>
            <w:sz w:val="24"/>
            <w:szCs w:val="24"/>
          </w:rPr>
          <w:t xml:space="preserve"> eest</w:t>
        </w:r>
      </w:ins>
      <w:r w:rsidRPr="0059022D">
        <w:rPr>
          <w:rFonts w:ascii="Times New Roman" w:eastAsia="Calibri" w:hAnsi="Times New Roman" w:cs="Times New Roman"/>
          <w:bCs/>
          <w:sz w:val="24"/>
          <w:szCs w:val="24"/>
        </w:rPr>
        <w:t xml:space="preserve"> Politsei- ja Piirivalveameti </w:t>
      </w:r>
      <w:r w:rsidR="00D569C0" w:rsidRPr="0059022D">
        <w:rPr>
          <w:rFonts w:ascii="Times New Roman" w:eastAsia="Calibri" w:hAnsi="Times New Roman" w:cs="Times New Roman"/>
          <w:bCs/>
          <w:sz w:val="24"/>
          <w:szCs w:val="24"/>
        </w:rPr>
        <w:t xml:space="preserve">turvalise </w:t>
      </w:r>
      <w:r w:rsidRPr="0059022D">
        <w:rPr>
          <w:rFonts w:ascii="Times New Roman" w:eastAsia="Calibri" w:hAnsi="Times New Roman" w:cs="Times New Roman"/>
          <w:bCs/>
          <w:sz w:val="24"/>
          <w:szCs w:val="24"/>
        </w:rPr>
        <w:t>teenuse</w:t>
      </w:r>
      <w:r w:rsidR="00D500BB" w:rsidRPr="0059022D">
        <w:rPr>
          <w:rFonts w:ascii="Times New Roman" w:eastAsia="Calibri" w:hAnsi="Times New Roman" w:cs="Times New Roman"/>
          <w:bCs/>
          <w:sz w:val="24"/>
          <w:szCs w:val="24"/>
        </w:rPr>
        <w:t xml:space="preserve"> osutaja</w:t>
      </w:r>
      <w:r w:rsidRPr="0059022D">
        <w:rPr>
          <w:rFonts w:ascii="Times New Roman" w:eastAsia="Calibri" w:hAnsi="Times New Roman" w:cs="Times New Roman"/>
          <w:bCs/>
          <w:sz w:val="24"/>
          <w:szCs w:val="24"/>
        </w:rPr>
        <w:t xml:space="preserve"> kaudu</w:t>
      </w:r>
      <w:commentRangeStart w:id="48"/>
      <w:del w:id="49" w:author="Mari Koik" w:date="2024-04-04T10:20:00Z">
        <w:r w:rsidRPr="0059022D" w:rsidDel="00A36605">
          <w:rPr>
            <w:rFonts w:ascii="Times New Roman" w:eastAsia="Calibri" w:hAnsi="Times New Roman" w:cs="Times New Roman"/>
            <w:bCs/>
            <w:sz w:val="24"/>
            <w:szCs w:val="24"/>
          </w:rPr>
          <w:delText>,</w:delText>
        </w:r>
      </w:del>
      <w:commentRangeEnd w:id="48"/>
      <w:r w:rsidR="00A36605">
        <w:rPr>
          <w:rStyle w:val="Kommentaariviide"/>
        </w:rPr>
        <w:commentReference w:id="48"/>
      </w:r>
      <w:r w:rsidRPr="0059022D">
        <w:rPr>
          <w:rFonts w:ascii="Times New Roman" w:eastAsia="Calibri" w:hAnsi="Times New Roman" w:cs="Times New Roman"/>
          <w:bCs/>
          <w:sz w:val="24"/>
          <w:szCs w:val="24"/>
        </w:rPr>
        <w:t xml:space="preserve"> tasutakse riigilõivu </w:t>
      </w:r>
      <w:del w:id="50" w:author="Mari Koik" w:date="2024-04-04T18:07:00Z">
        <w:r w:rsidRPr="0059022D" w:rsidDel="008053F4">
          <w:rPr>
            <w:rFonts w:ascii="Times New Roman" w:eastAsia="Calibri" w:hAnsi="Times New Roman" w:cs="Times New Roman"/>
            <w:bCs/>
            <w:sz w:val="24"/>
            <w:szCs w:val="24"/>
          </w:rPr>
          <w:delText xml:space="preserve">10 eurot vähem </w:delText>
        </w:r>
      </w:del>
      <w:r w:rsidRPr="0059022D">
        <w:rPr>
          <w:rFonts w:ascii="Times New Roman" w:eastAsia="Calibri" w:hAnsi="Times New Roman" w:cs="Times New Roman"/>
          <w:bCs/>
          <w:sz w:val="24"/>
          <w:szCs w:val="24"/>
        </w:rPr>
        <w:t>käesoleva paragrahvi lõigetes 1–3</w:t>
      </w:r>
      <w:r w:rsidR="0071603C">
        <w:rPr>
          <w:rFonts w:ascii="Times New Roman" w:eastAsia="Calibri" w:hAnsi="Times New Roman" w:cs="Times New Roman"/>
          <w:bCs/>
          <w:sz w:val="24"/>
          <w:szCs w:val="24"/>
          <w:vertAlign w:val="superscript"/>
        </w:rPr>
        <w:t>1</w:t>
      </w:r>
      <w:r w:rsidRPr="0059022D">
        <w:rPr>
          <w:rFonts w:ascii="Times New Roman" w:eastAsia="Calibri" w:hAnsi="Times New Roman" w:cs="Times New Roman"/>
          <w:bCs/>
          <w:sz w:val="24"/>
          <w:szCs w:val="24"/>
        </w:rPr>
        <w:t>,  8, 11 ja 12 sätestatud riigilõivumäärast</w:t>
      </w:r>
      <w:ins w:id="51" w:author="Mari Koik" w:date="2024-04-04T18:07:00Z">
        <w:r w:rsidR="008053F4">
          <w:rPr>
            <w:rFonts w:ascii="Times New Roman" w:eastAsia="Calibri" w:hAnsi="Times New Roman" w:cs="Times New Roman"/>
            <w:bCs/>
            <w:sz w:val="24"/>
            <w:szCs w:val="24"/>
          </w:rPr>
          <w:t xml:space="preserve"> </w:t>
        </w:r>
        <w:r w:rsidR="008053F4" w:rsidRPr="0059022D">
          <w:rPr>
            <w:rFonts w:ascii="Times New Roman" w:eastAsia="Calibri" w:hAnsi="Times New Roman" w:cs="Times New Roman"/>
            <w:bCs/>
            <w:sz w:val="24"/>
            <w:szCs w:val="24"/>
          </w:rPr>
          <w:t>10 eurot vähem</w:t>
        </w:r>
      </w:ins>
      <w:r w:rsidRPr="0059022D">
        <w:rPr>
          <w:rFonts w:ascii="Times New Roman" w:eastAsia="Calibri" w:hAnsi="Times New Roman" w:cs="Times New Roman"/>
          <w:bCs/>
          <w:sz w:val="24"/>
          <w:szCs w:val="24"/>
        </w:rPr>
        <w:t>.</w:t>
      </w:r>
    </w:p>
    <w:p w14:paraId="7623A55F" w14:textId="77777777" w:rsidR="00D63DE1" w:rsidRPr="0059022D" w:rsidRDefault="00D63DE1" w:rsidP="00D63DE1">
      <w:pPr>
        <w:spacing w:after="0" w:line="240" w:lineRule="auto"/>
        <w:jc w:val="both"/>
        <w:rPr>
          <w:rFonts w:ascii="Times New Roman" w:eastAsia="Calibri" w:hAnsi="Times New Roman" w:cs="Times New Roman"/>
          <w:bCs/>
          <w:sz w:val="24"/>
          <w:szCs w:val="24"/>
        </w:rPr>
      </w:pPr>
    </w:p>
    <w:p w14:paraId="508C1390" w14:textId="061879AD" w:rsidR="00D63DE1" w:rsidRDefault="00D63DE1" w:rsidP="00D63DE1">
      <w:pPr>
        <w:spacing w:after="0" w:line="240" w:lineRule="auto"/>
        <w:jc w:val="both"/>
        <w:rPr>
          <w:rFonts w:ascii="Times New Roman" w:eastAsia="Calibri" w:hAnsi="Times New Roman" w:cs="Times New Roman"/>
          <w:bCs/>
          <w:sz w:val="24"/>
          <w:szCs w:val="24"/>
        </w:rPr>
      </w:pPr>
      <w:commentRangeStart w:id="52"/>
      <w:del w:id="53" w:author="Mari Koik" w:date="2024-04-04T10:34:00Z">
        <w:r w:rsidRPr="0059022D" w:rsidDel="005853C2">
          <w:rPr>
            <w:rFonts w:ascii="Times New Roman" w:eastAsia="Calibri" w:hAnsi="Times New Roman" w:cs="Times New Roman"/>
            <w:bCs/>
            <w:sz w:val="24"/>
            <w:szCs w:val="24"/>
          </w:rPr>
          <w:delText>„</w:delText>
        </w:r>
      </w:del>
      <w:r w:rsidRPr="0059022D">
        <w:rPr>
          <w:rFonts w:ascii="Times New Roman" w:eastAsia="Calibri" w:hAnsi="Times New Roman" w:cs="Times New Roman"/>
          <w:bCs/>
          <w:sz w:val="24"/>
          <w:szCs w:val="24"/>
        </w:rPr>
        <w:t>(</w:t>
      </w:r>
      <w:commentRangeEnd w:id="52"/>
      <w:r w:rsidR="005853C2">
        <w:rPr>
          <w:rStyle w:val="Kommentaariviide"/>
        </w:rPr>
        <w:commentReference w:id="52"/>
      </w:r>
      <w:r w:rsidRPr="0059022D">
        <w:rPr>
          <w:rFonts w:ascii="Times New Roman" w:eastAsia="Calibri" w:hAnsi="Times New Roman" w:cs="Times New Roman"/>
          <w:bCs/>
          <w:sz w:val="24"/>
          <w:szCs w:val="24"/>
        </w:rPr>
        <w:t>22) Isiku</w:t>
      </w:r>
      <w:r>
        <w:rPr>
          <w:rFonts w:ascii="Times New Roman" w:eastAsia="Calibri" w:hAnsi="Times New Roman" w:cs="Times New Roman"/>
          <w:bCs/>
          <w:sz w:val="24"/>
          <w:szCs w:val="24"/>
        </w:rPr>
        <w:t xml:space="preserve"> soovil isikutunnistuse, elamisloakaardi või reisidokumendi väljastamise</w:t>
      </w:r>
      <w:del w:id="54" w:author="Mari Koik" w:date="2024-04-04T10:41:00Z">
        <w:r w:rsidDel="009A3CE9">
          <w:rPr>
            <w:rFonts w:ascii="Times New Roman" w:eastAsia="Calibri" w:hAnsi="Times New Roman" w:cs="Times New Roman"/>
            <w:bCs/>
            <w:sz w:val="24"/>
            <w:szCs w:val="24"/>
          </w:rPr>
          <w:delText>l</w:delText>
        </w:r>
      </w:del>
      <w:ins w:id="55" w:author="Mari Koik" w:date="2024-04-04T10:41:00Z">
        <w:r w:rsidR="009A3CE9">
          <w:rPr>
            <w:rFonts w:ascii="Times New Roman" w:eastAsia="Calibri" w:hAnsi="Times New Roman" w:cs="Times New Roman"/>
            <w:bCs/>
            <w:sz w:val="24"/>
            <w:szCs w:val="24"/>
          </w:rPr>
          <w:t xml:space="preserve"> eest</w:t>
        </w:r>
      </w:ins>
      <w:r w:rsidRPr="00BE19F7">
        <w:rPr>
          <w:rFonts w:ascii="Times New Roman" w:eastAsia="Calibri" w:hAnsi="Times New Roman" w:cs="Times New Roman"/>
          <w:bCs/>
          <w:sz w:val="24"/>
          <w:szCs w:val="24"/>
        </w:rPr>
        <w:t> Politsei- ja Piirivalveameti</w:t>
      </w:r>
      <w:r w:rsidR="00D569C0">
        <w:rPr>
          <w:rFonts w:ascii="Times New Roman" w:eastAsia="Calibri" w:hAnsi="Times New Roman" w:cs="Times New Roman"/>
          <w:bCs/>
          <w:sz w:val="24"/>
          <w:szCs w:val="24"/>
        </w:rPr>
        <w:t xml:space="preserve"> turvalise</w:t>
      </w:r>
      <w:r>
        <w:rPr>
          <w:rFonts w:ascii="Times New Roman" w:eastAsia="Calibri" w:hAnsi="Times New Roman" w:cs="Times New Roman"/>
          <w:bCs/>
          <w:sz w:val="24"/>
          <w:szCs w:val="24"/>
        </w:rPr>
        <w:t xml:space="preserve"> teenuse</w:t>
      </w:r>
      <w:r w:rsidR="00D500BB">
        <w:rPr>
          <w:rFonts w:ascii="Times New Roman" w:eastAsia="Calibri" w:hAnsi="Times New Roman" w:cs="Times New Roman"/>
          <w:bCs/>
          <w:sz w:val="24"/>
          <w:szCs w:val="24"/>
        </w:rPr>
        <w:t xml:space="preserve"> osutaja</w:t>
      </w:r>
      <w:r>
        <w:rPr>
          <w:rFonts w:ascii="Times New Roman" w:eastAsia="Calibri" w:hAnsi="Times New Roman" w:cs="Times New Roman"/>
          <w:bCs/>
          <w:sz w:val="24"/>
          <w:szCs w:val="24"/>
        </w:rPr>
        <w:t xml:space="preserve"> kaudu</w:t>
      </w:r>
      <w:commentRangeStart w:id="56"/>
      <w:del w:id="57" w:author="Mari Koik" w:date="2024-04-04T10:20:00Z">
        <w:r w:rsidDel="00A36605">
          <w:rPr>
            <w:rFonts w:ascii="Times New Roman" w:eastAsia="Calibri" w:hAnsi="Times New Roman" w:cs="Times New Roman"/>
            <w:bCs/>
            <w:sz w:val="24"/>
            <w:szCs w:val="24"/>
          </w:rPr>
          <w:delText>,</w:delText>
        </w:r>
      </w:del>
      <w:r>
        <w:rPr>
          <w:rFonts w:ascii="Times New Roman" w:eastAsia="Calibri" w:hAnsi="Times New Roman" w:cs="Times New Roman"/>
          <w:bCs/>
          <w:sz w:val="24"/>
          <w:szCs w:val="24"/>
        </w:rPr>
        <w:t xml:space="preserve"> </w:t>
      </w:r>
      <w:commentRangeEnd w:id="56"/>
      <w:r w:rsidR="00A36605">
        <w:rPr>
          <w:rStyle w:val="Kommentaariviide"/>
        </w:rPr>
        <w:commentReference w:id="56"/>
      </w:r>
      <w:r>
        <w:rPr>
          <w:rFonts w:ascii="Times New Roman" w:eastAsia="Calibri" w:hAnsi="Times New Roman" w:cs="Times New Roman"/>
          <w:bCs/>
          <w:sz w:val="24"/>
          <w:szCs w:val="24"/>
        </w:rPr>
        <w:t xml:space="preserve">tasutakse riigilõivu </w:t>
      </w:r>
      <w:del w:id="58" w:author="Mari Koik" w:date="2024-04-04T18:07:00Z">
        <w:r w:rsidDel="00D731BC">
          <w:rPr>
            <w:rFonts w:ascii="Times New Roman" w:eastAsia="Calibri" w:hAnsi="Times New Roman" w:cs="Times New Roman"/>
            <w:bCs/>
            <w:sz w:val="24"/>
            <w:szCs w:val="24"/>
          </w:rPr>
          <w:delText xml:space="preserve">5 eurot vähem </w:delText>
        </w:r>
      </w:del>
      <w:r>
        <w:rPr>
          <w:rFonts w:ascii="Times New Roman" w:eastAsia="Calibri" w:hAnsi="Times New Roman" w:cs="Times New Roman"/>
          <w:bCs/>
          <w:sz w:val="24"/>
          <w:szCs w:val="24"/>
        </w:rPr>
        <w:t xml:space="preserve">käesoleva paragrahvi </w:t>
      </w:r>
      <w:r w:rsidRPr="0032554E">
        <w:rPr>
          <w:rFonts w:ascii="Times New Roman" w:eastAsia="Calibri" w:hAnsi="Times New Roman" w:cs="Times New Roman"/>
          <w:bCs/>
          <w:sz w:val="24"/>
          <w:szCs w:val="24"/>
        </w:rPr>
        <w:t xml:space="preserve">lõigetes </w:t>
      </w:r>
      <w:r>
        <w:rPr>
          <w:rFonts w:ascii="Times New Roman" w:eastAsia="Calibri" w:hAnsi="Times New Roman" w:cs="Times New Roman"/>
          <w:bCs/>
          <w:sz w:val="24"/>
          <w:szCs w:val="24"/>
        </w:rPr>
        <w:t xml:space="preserve">7, </w:t>
      </w:r>
      <w:r w:rsidRPr="00A41D91">
        <w:rPr>
          <w:rFonts w:ascii="Times New Roman" w:eastAsia="Calibri" w:hAnsi="Times New Roman" w:cs="Times New Roman"/>
          <w:bCs/>
          <w:sz w:val="24"/>
          <w:szCs w:val="24"/>
        </w:rPr>
        <w:t>10 ja 13</w:t>
      </w:r>
      <w:r w:rsidRPr="0032554E">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sätestatud riigilõivumäärast</w:t>
      </w:r>
      <w:ins w:id="59" w:author="Mari Koik" w:date="2024-04-04T18:07:00Z">
        <w:r w:rsidR="00D731BC">
          <w:rPr>
            <w:rFonts w:ascii="Times New Roman" w:eastAsia="Calibri" w:hAnsi="Times New Roman" w:cs="Times New Roman"/>
            <w:bCs/>
            <w:sz w:val="24"/>
            <w:szCs w:val="24"/>
          </w:rPr>
          <w:t xml:space="preserve"> 5 eurot vähem</w:t>
        </w:r>
      </w:ins>
      <w:r>
        <w:rPr>
          <w:rFonts w:ascii="Times New Roman" w:eastAsia="Calibri" w:hAnsi="Times New Roman" w:cs="Times New Roman"/>
          <w:bCs/>
          <w:sz w:val="24"/>
          <w:szCs w:val="24"/>
        </w:rPr>
        <w:t>.“;</w:t>
      </w:r>
    </w:p>
    <w:p w14:paraId="43F912F9" w14:textId="77777777" w:rsidR="00A2184F" w:rsidRDefault="00A2184F" w:rsidP="00D63DE1">
      <w:pPr>
        <w:spacing w:after="0" w:line="240" w:lineRule="auto"/>
        <w:jc w:val="both"/>
        <w:rPr>
          <w:rFonts w:ascii="Times New Roman" w:eastAsia="Calibri" w:hAnsi="Times New Roman" w:cs="Times New Roman"/>
          <w:bCs/>
          <w:sz w:val="24"/>
          <w:szCs w:val="24"/>
        </w:rPr>
      </w:pPr>
    </w:p>
    <w:p w14:paraId="3F7C5ECC" w14:textId="419F89F3" w:rsidR="00A2184F" w:rsidRPr="00A2184F" w:rsidRDefault="00630AB7" w:rsidP="00D63DE1">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60</w:t>
      </w:r>
      <w:r w:rsidR="00A2184F">
        <w:rPr>
          <w:rFonts w:ascii="Times New Roman" w:eastAsia="Calibri" w:hAnsi="Times New Roman" w:cs="Times New Roman"/>
          <w:b/>
          <w:sz w:val="24"/>
          <w:szCs w:val="24"/>
        </w:rPr>
        <w:t xml:space="preserve">) </w:t>
      </w:r>
      <w:r w:rsidR="00A2184F">
        <w:rPr>
          <w:rFonts w:ascii="Times New Roman" w:eastAsia="Calibri" w:hAnsi="Times New Roman" w:cs="Times New Roman"/>
          <w:bCs/>
          <w:sz w:val="24"/>
          <w:szCs w:val="24"/>
        </w:rPr>
        <w:t>paragrahvis 272</w:t>
      </w:r>
      <w:bookmarkStart w:id="60" w:name="_Hlk163146739"/>
      <w:r w:rsidR="00A2184F">
        <w:rPr>
          <w:rFonts w:ascii="Times New Roman" w:eastAsia="Calibri" w:hAnsi="Times New Roman" w:cs="Times New Roman"/>
          <w:bCs/>
          <w:sz w:val="24"/>
          <w:szCs w:val="24"/>
          <w:vertAlign w:val="superscript"/>
        </w:rPr>
        <w:t>1</w:t>
      </w:r>
      <w:bookmarkEnd w:id="60"/>
      <w:r w:rsidR="00A2184F">
        <w:rPr>
          <w:rFonts w:ascii="Times New Roman" w:eastAsia="Calibri" w:hAnsi="Times New Roman" w:cs="Times New Roman"/>
          <w:bCs/>
          <w:sz w:val="24"/>
          <w:szCs w:val="24"/>
          <w:vertAlign w:val="superscript"/>
        </w:rPr>
        <w:t xml:space="preserve"> </w:t>
      </w:r>
      <w:r w:rsidR="00A2184F">
        <w:rPr>
          <w:rFonts w:ascii="Times New Roman" w:eastAsia="Calibri" w:hAnsi="Times New Roman" w:cs="Times New Roman"/>
          <w:bCs/>
          <w:sz w:val="24"/>
          <w:szCs w:val="24"/>
        </w:rPr>
        <w:t>asendatakse arv „5“ arvuga „10“;</w:t>
      </w:r>
    </w:p>
    <w:bookmarkEnd w:id="45"/>
    <w:p w14:paraId="3C7CCD46" w14:textId="77777777" w:rsidR="005031A1" w:rsidRPr="00472320" w:rsidRDefault="005031A1" w:rsidP="00A66992">
      <w:pPr>
        <w:spacing w:after="0" w:line="240" w:lineRule="auto"/>
        <w:jc w:val="both"/>
        <w:rPr>
          <w:rFonts w:ascii="Times New Roman" w:eastAsia="Calibri" w:hAnsi="Times New Roman" w:cs="Times New Roman"/>
          <w:bCs/>
          <w:sz w:val="24"/>
          <w:szCs w:val="24"/>
        </w:rPr>
      </w:pPr>
    </w:p>
    <w:p w14:paraId="78645248" w14:textId="5E03B3C2" w:rsidR="005031A1"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Times New Roman" w:hAnsi="Times New Roman" w:cs="Times New Roman"/>
          <w:b/>
          <w:bCs/>
          <w:sz w:val="24"/>
          <w:szCs w:val="24"/>
        </w:rPr>
        <w:t>61</w:t>
      </w:r>
      <w:r w:rsidR="005031A1" w:rsidRPr="00472320">
        <w:rPr>
          <w:rFonts w:ascii="Times New Roman" w:eastAsia="Times New Roman" w:hAnsi="Times New Roman" w:cs="Times New Roman"/>
          <w:b/>
          <w:bCs/>
          <w:sz w:val="24"/>
          <w:szCs w:val="24"/>
        </w:rPr>
        <w:t>)</w:t>
      </w:r>
      <w:r w:rsidR="005031A1" w:rsidRPr="00472320">
        <w:rPr>
          <w:rFonts w:ascii="Times New Roman" w:eastAsia="Times New Roman" w:hAnsi="Times New Roman" w:cs="Times New Roman"/>
          <w:sz w:val="24"/>
          <w:szCs w:val="24"/>
        </w:rPr>
        <w:t xml:space="preserve"> paragrahvis 272</w:t>
      </w:r>
      <w:r w:rsidR="005031A1" w:rsidRPr="00472320">
        <w:rPr>
          <w:rFonts w:ascii="Times New Roman" w:eastAsia="Times New Roman" w:hAnsi="Times New Roman" w:cs="Times New Roman"/>
          <w:sz w:val="24"/>
          <w:szCs w:val="24"/>
          <w:vertAlign w:val="superscript"/>
        </w:rPr>
        <w:t>2</w:t>
      </w:r>
      <w:r w:rsidR="005031A1" w:rsidRPr="00472320">
        <w:rPr>
          <w:rFonts w:ascii="Times New Roman" w:eastAsia="Times New Roman" w:hAnsi="Times New Roman" w:cs="Times New Roman"/>
          <w:sz w:val="24"/>
          <w:szCs w:val="24"/>
        </w:rPr>
        <w:t xml:space="preserve"> asendatakse arv „260“ arvuga „270</w:t>
      </w:r>
      <w:commentRangeStart w:id="61"/>
      <w:r w:rsidR="005031A1" w:rsidRPr="00472320">
        <w:rPr>
          <w:rFonts w:ascii="Times New Roman" w:eastAsia="Times New Roman" w:hAnsi="Times New Roman" w:cs="Times New Roman"/>
          <w:sz w:val="24"/>
          <w:szCs w:val="24"/>
        </w:rPr>
        <w:t>“</w:t>
      </w:r>
      <w:ins w:id="62" w:author="Mari Koik" w:date="2024-04-04T10:42:00Z">
        <w:r w:rsidR="009A3CE9">
          <w:rPr>
            <w:rFonts w:ascii="Times New Roman" w:eastAsia="Times New Roman" w:hAnsi="Times New Roman" w:cs="Times New Roman"/>
            <w:sz w:val="24"/>
            <w:szCs w:val="24"/>
          </w:rPr>
          <w:t>;</w:t>
        </w:r>
      </w:ins>
      <w:del w:id="63" w:author="Mari Koik" w:date="2024-04-04T10:42:00Z">
        <w:r w:rsidR="005031A1" w:rsidRPr="00472320" w:rsidDel="009A3CE9">
          <w:rPr>
            <w:rFonts w:ascii="Times New Roman" w:eastAsia="Times New Roman" w:hAnsi="Times New Roman" w:cs="Times New Roman"/>
            <w:sz w:val="24"/>
            <w:szCs w:val="24"/>
          </w:rPr>
          <w:delText>.</w:delText>
        </w:r>
      </w:del>
      <w:commentRangeEnd w:id="61"/>
      <w:r w:rsidR="005735CF">
        <w:rPr>
          <w:rStyle w:val="Kommentaariviide"/>
        </w:rPr>
        <w:commentReference w:id="61"/>
      </w:r>
    </w:p>
    <w:p w14:paraId="1667F759"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D88E16F" w14:textId="2E56523D"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62</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1 ja § 274 lõikes 1 asendatakse arv „64“ arvuga „225“;</w:t>
      </w:r>
    </w:p>
    <w:p w14:paraId="773D1977"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E06E8A2" w14:textId="13760DEF"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63</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1 asendatakse arv „95“ arvuga „255“;</w:t>
      </w:r>
    </w:p>
    <w:p w14:paraId="6A17792C"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21908399" w14:textId="529C3901"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w:t>
      </w:r>
      <w:r w:rsidR="005111E1">
        <w:rPr>
          <w:rFonts w:ascii="Times New Roman" w:eastAsia="Calibri" w:hAnsi="Times New Roman" w:cs="Times New Roman"/>
          <w:b/>
          <w:sz w:val="24"/>
          <w:szCs w:val="24"/>
        </w:rPr>
        <w:t>4</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2 ja § 274 lõikes 2 asendatakse arv „96“ arvuga „250“;</w:t>
      </w:r>
    </w:p>
    <w:p w14:paraId="40154CAA"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0C2AE58F" w14:textId="20AD0CC6"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65</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2 asendatakse arv „125“ arvuga „280“;</w:t>
      </w:r>
    </w:p>
    <w:p w14:paraId="64B56395"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1DBA33A8" w14:textId="49F7C2CD"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66</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3 ja § 274 lõikes 3 asendatakse arv „160“ arvuga „350“;</w:t>
      </w:r>
    </w:p>
    <w:p w14:paraId="0B5C766C"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537BE29" w14:textId="2E1AD0F9"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67</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3 asendatakse arv „190“ arvuga „380“;</w:t>
      </w:r>
    </w:p>
    <w:p w14:paraId="76871C2F"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851297E" w14:textId="4E7CB7E6"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68</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lõige 4 tunnistatakse kehtetuks;</w:t>
      </w:r>
    </w:p>
    <w:p w14:paraId="1CB18857"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61C8229B" w14:textId="386EFAED"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69</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5 ja § 274 lõikes 5 asendatakse arv „31“ arvuga „115“;</w:t>
      </w:r>
    </w:p>
    <w:p w14:paraId="55E48C91"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3BF184F9" w14:textId="4B102C01"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70</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5 asendatakse arv „60“ arvuga „145“;</w:t>
      </w:r>
    </w:p>
    <w:p w14:paraId="3B870652"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460A44AA" w14:textId="71562B2D"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71</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6 asendatakse arv „64“ arvuga „185“;</w:t>
      </w:r>
    </w:p>
    <w:p w14:paraId="12F91589"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78BBF232" w14:textId="6287379D" w:rsidR="00A66992" w:rsidRPr="00472320"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72</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273 lõikes 7 asendatakse arv „24“ arvuga „93“;</w:t>
      </w:r>
    </w:p>
    <w:p w14:paraId="618167CE" w14:textId="77777777" w:rsidR="00743A82" w:rsidRDefault="00743A82" w:rsidP="00A66992">
      <w:pPr>
        <w:spacing w:after="0" w:line="240" w:lineRule="auto"/>
        <w:jc w:val="both"/>
        <w:rPr>
          <w:rFonts w:ascii="Times New Roman" w:eastAsia="Calibri" w:hAnsi="Times New Roman" w:cs="Times New Roman"/>
          <w:bCs/>
          <w:sz w:val="24"/>
          <w:szCs w:val="24"/>
        </w:rPr>
      </w:pPr>
    </w:p>
    <w:p w14:paraId="697044D6" w14:textId="147FDA39" w:rsidR="00743A82" w:rsidRPr="00743A82" w:rsidRDefault="005111E1"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73</w:t>
      </w:r>
      <w:r w:rsidR="00743A82">
        <w:rPr>
          <w:rFonts w:ascii="Times New Roman" w:eastAsia="Calibri" w:hAnsi="Times New Roman" w:cs="Times New Roman"/>
          <w:b/>
          <w:sz w:val="24"/>
          <w:szCs w:val="24"/>
        </w:rPr>
        <w:t xml:space="preserve">) </w:t>
      </w:r>
      <w:r w:rsidR="00743A82">
        <w:rPr>
          <w:rFonts w:ascii="Times New Roman" w:eastAsia="Calibri" w:hAnsi="Times New Roman" w:cs="Times New Roman"/>
          <w:bCs/>
          <w:sz w:val="24"/>
          <w:szCs w:val="24"/>
        </w:rPr>
        <w:t>paragrahvi 274 lõikes 4 asendatakse arv „</w:t>
      </w:r>
      <w:r w:rsidR="00743A82" w:rsidRPr="00472320">
        <w:rPr>
          <w:rFonts w:ascii="Times New Roman" w:eastAsia="Calibri" w:hAnsi="Times New Roman" w:cs="Times New Roman"/>
          <w:bCs/>
          <w:sz w:val="24"/>
          <w:szCs w:val="24"/>
        </w:rPr>
        <w:t>24“ arvuga „</w:t>
      </w:r>
      <w:r w:rsidR="00743A82">
        <w:rPr>
          <w:rFonts w:ascii="Times New Roman" w:eastAsia="Calibri" w:hAnsi="Times New Roman" w:cs="Times New Roman"/>
          <w:bCs/>
          <w:sz w:val="24"/>
          <w:szCs w:val="24"/>
        </w:rPr>
        <w:t>115</w:t>
      </w:r>
      <w:r w:rsidR="00743A82" w:rsidRPr="00472320">
        <w:rPr>
          <w:rFonts w:ascii="Times New Roman" w:eastAsia="Calibri" w:hAnsi="Times New Roman" w:cs="Times New Roman"/>
          <w:bCs/>
          <w:sz w:val="24"/>
          <w:szCs w:val="24"/>
        </w:rPr>
        <w:t>“;</w:t>
      </w:r>
    </w:p>
    <w:p w14:paraId="5D4768AA"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17872F61" w14:textId="3A5F37BD"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4</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275 esimeses lauses asendatakse arv „65“ arvuga „140“;</w:t>
      </w:r>
    </w:p>
    <w:p w14:paraId="38316C1D" w14:textId="77777777" w:rsidR="00A66992" w:rsidRPr="00472320" w:rsidRDefault="00A66992" w:rsidP="00A66992">
      <w:pPr>
        <w:spacing w:after="0" w:line="240" w:lineRule="auto"/>
        <w:jc w:val="both"/>
        <w:rPr>
          <w:rFonts w:ascii="Times New Roman" w:eastAsia="Calibri" w:hAnsi="Times New Roman" w:cs="Times New Roman"/>
          <w:bCs/>
          <w:sz w:val="24"/>
          <w:szCs w:val="24"/>
        </w:rPr>
      </w:pPr>
    </w:p>
    <w:p w14:paraId="5B0D6023" w14:textId="3FA98349" w:rsidR="00A66992" w:rsidRPr="00472320" w:rsidRDefault="00F77C03" w:rsidP="00A6699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5</w:t>
      </w:r>
      <w:r w:rsidR="00A66992" w:rsidRPr="00472320">
        <w:rPr>
          <w:rFonts w:ascii="Times New Roman" w:eastAsia="Calibri" w:hAnsi="Times New Roman" w:cs="Times New Roman"/>
          <w:b/>
          <w:sz w:val="24"/>
          <w:szCs w:val="24"/>
        </w:rPr>
        <w:t xml:space="preserve">) </w:t>
      </w:r>
      <w:r w:rsidR="00A66992" w:rsidRPr="00472320">
        <w:rPr>
          <w:rFonts w:ascii="Times New Roman" w:eastAsia="Calibri" w:hAnsi="Times New Roman" w:cs="Times New Roman"/>
          <w:bCs/>
          <w:sz w:val="24"/>
          <w:szCs w:val="24"/>
        </w:rPr>
        <w:t>paragrahvi 275 teises lauses asendatakse arv „48“ arvuga „130“;</w:t>
      </w:r>
    </w:p>
    <w:p w14:paraId="622BA076" w14:textId="77777777" w:rsidR="00FC285E" w:rsidRDefault="00FC285E" w:rsidP="00A66992">
      <w:pPr>
        <w:spacing w:after="0" w:line="240" w:lineRule="auto"/>
        <w:jc w:val="both"/>
        <w:rPr>
          <w:rFonts w:ascii="Times New Roman" w:eastAsia="Calibri" w:hAnsi="Times New Roman" w:cs="Times New Roman"/>
          <w:bCs/>
          <w:sz w:val="24"/>
          <w:szCs w:val="24"/>
        </w:rPr>
      </w:pPr>
    </w:p>
    <w:p w14:paraId="4BE07FCD" w14:textId="564DFD57" w:rsidR="00FC285E" w:rsidRPr="00B37EB4" w:rsidRDefault="00F77C03" w:rsidP="00FC285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6</w:t>
      </w:r>
      <w:r w:rsidR="00FC285E" w:rsidRPr="00B37EB4">
        <w:rPr>
          <w:rFonts w:ascii="Times New Roman" w:eastAsia="Calibri" w:hAnsi="Times New Roman" w:cs="Times New Roman"/>
          <w:b/>
          <w:sz w:val="24"/>
          <w:szCs w:val="24"/>
        </w:rPr>
        <w:t xml:space="preserve">) </w:t>
      </w:r>
      <w:r w:rsidR="00FC285E" w:rsidRPr="00B37EB4">
        <w:rPr>
          <w:rFonts w:ascii="Times New Roman" w:eastAsia="Calibri" w:hAnsi="Times New Roman" w:cs="Times New Roman"/>
          <w:bCs/>
          <w:sz w:val="24"/>
          <w:szCs w:val="24"/>
        </w:rPr>
        <w:t>parag</w:t>
      </w:r>
      <w:r w:rsidR="00A026E4">
        <w:rPr>
          <w:rFonts w:ascii="Times New Roman" w:eastAsia="Calibri" w:hAnsi="Times New Roman" w:cs="Times New Roman"/>
          <w:bCs/>
          <w:sz w:val="24"/>
          <w:szCs w:val="24"/>
        </w:rPr>
        <w:t>r</w:t>
      </w:r>
      <w:r w:rsidR="00FC285E" w:rsidRPr="00B37EB4">
        <w:rPr>
          <w:rFonts w:ascii="Times New Roman" w:eastAsia="Calibri" w:hAnsi="Times New Roman" w:cs="Times New Roman"/>
          <w:bCs/>
          <w:sz w:val="24"/>
          <w:szCs w:val="24"/>
        </w:rPr>
        <w:t>ahvi 276 lõige 1 muudetakse ja sõnastatakse järgmiselt:</w:t>
      </w:r>
    </w:p>
    <w:p w14:paraId="7E93BC34" w14:textId="77777777" w:rsidR="00FC285E" w:rsidRPr="00B37EB4" w:rsidRDefault="00FC285E" w:rsidP="00FC285E">
      <w:pPr>
        <w:spacing w:after="0" w:line="240" w:lineRule="auto"/>
        <w:jc w:val="both"/>
        <w:rPr>
          <w:rFonts w:ascii="Times New Roman" w:eastAsia="Calibri" w:hAnsi="Times New Roman" w:cs="Times New Roman"/>
          <w:bCs/>
          <w:sz w:val="24"/>
          <w:szCs w:val="24"/>
        </w:rPr>
      </w:pPr>
    </w:p>
    <w:p w14:paraId="04A803D7" w14:textId="360596F2" w:rsidR="00FC285E" w:rsidRPr="00B37EB4" w:rsidRDefault="00FC285E" w:rsidP="00FC285E">
      <w:pPr>
        <w:spacing w:after="0" w:line="240" w:lineRule="auto"/>
        <w:jc w:val="both"/>
        <w:rPr>
          <w:rFonts w:ascii="Times New Roman" w:eastAsia="Calibri" w:hAnsi="Times New Roman" w:cs="Times New Roman"/>
          <w:bCs/>
          <w:sz w:val="24"/>
          <w:szCs w:val="24"/>
        </w:rPr>
      </w:pPr>
      <w:r w:rsidRPr="00B37EB4">
        <w:rPr>
          <w:rFonts w:ascii="Times New Roman" w:eastAsia="Calibri" w:hAnsi="Times New Roman" w:cs="Times New Roman"/>
          <w:bCs/>
          <w:sz w:val="24"/>
          <w:szCs w:val="24"/>
        </w:rPr>
        <w:t xml:space="preserve">„(1) Lennujaama transiidiviisa ja lühiajalise viisa ning nende viisadega määratud viibimisaja pikendamise taotluse läbivaatamise eest tasutakse riigilõivu </w:t>
      </w:r>
      <w:r w:rsidR="00223383">
        <w:rPr>
          <w:rFonts w:ascii="Times New Roman" w:eastAsia="Calibri" w:hAnsi="Times New Roman" w:cs="Times New Roman"/>
          <w:bCs/>
          <w:sz w:val="24"/>
          <w:szCs w:val="24"/>
        </w:rPr>
        <w:t>viisaeeskirjas</w:t>
      </w:r>
      <w:r w:rsidRPr="00B37EB4">
        <w:rPr>
          <w:rFonts w:ascii="Times New Roman" w:eastAsia="Calibri" w:hAnsi="Times New Roman" w:cs="Times New Roman"/>
          <w:bCs/>
          <w:sz w:val="24"/>
          <w:szCs w:val="24"/>
        </w:rPr>
        <w:t xml:space="preserve"> sätestatud korras ja ulatuses.“;</w:t>
      </w:r>
    </w:p>
    <w:p w14:paraId="3CA806C7" w14:textId="77777777" w:rsidR="00FC285E" w:rsidRPr="00B37EB4" w:rsidRDefault="00FC285E" w:rsidP="00FC285E">
      <w:pPr>
        <w:spacing w:after="0" w:line="240" w:lineRule="auto"/>
        <w:jc w:val="both"/>
        <w:rPr>
          <w:rFonts w:ascii="Times New Roman" w:eastAsia="Calibri" w:hAnsi="Times New Roman" w:cs="Times New Roman"/>
          <w:bCs/>
          <w:sz w:val="24"/>
          <w:szCs w:val="24"/>
        </w:rPr>
      </w:pPr>
    </w:p>
    <w:p w14:paraId="1518D890" w14:textId="64CEC800" w:rsidR="00FC285E" w:rsidRPr="00B37EB4" w:rsidRDefault="00F77C03" w:rsidP="00FC285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7</w:t>
      </w:r>
      <w:r w:rsidR="00FC285E" w:rsidRPr="00B37EB4">
        <w:rPr>
          <w:rFonts w:ascii="Times New Roman" w:eastAsia="Calibri" w:hAnsi="Times New Roman" w:cs="Times New Roman"/>
          <w:b/>
          <w:sz w:val="24"/>
          <w:szCs w:val="24"/>
        </w:rPr>
        <w:t xml:space="preserve">) </w:t>
      </w:r>
      <w:r w:rsidR="00FC285E" w:rsidRPr="00B37EB4">
        <w:rPr>
          <w:rFonts w:ascii="Times New Roman" w:eastAsia="Calibri" w:hAnsi="Times New Roman" w:cs="Times New Roman"/>
          <w:bCs/>
          <w:sz w:val="24"/>
          <w:szCs w:val="24"/>
        </w:rPr>
        <w:t>paragrahvi 276 lõi</w:t>
      </w:r>
      <w:r w:rsidR="00D54317">
        <w:rPr>
          <w:rFonts w:ascii="Times New Roman" w:eastAsia="Calibri" w:hAnsi="Times New Roman" w:cs="Times New Roman"/>
          <w:bCs/>
          <w:sz w:val="24"/>
          <w:szCs w:val="24"/>
        </w:rPr>
        <w:t xml:space="preserve">ge </w:t>
      </w:r>
      <w:r w:rsidR="00FC285E" w:rsidRPr="00B37EB4">
        <w:rPr>
          <w:rFonts w:ascii="Times New Roman" w:eastAsia="Calibri" w:hAnsi="Times New Roman" w:cs="Times New Roman"/>
          <w:bCs/>
          <w:sz w:val="24"/>
          <w:szCs w:val="24"/>
        </w:rPr>
        <w:t>2</w:t>
      </w:r>
      <w:r w:rsidR="00D54317">
        <w:rPr>
          <w:rFonts w:ascii="Times New Roman" w:eastAsia="Calibri" w:hAnsi="Times New Roman" w:cs="Times New Roman"/>
          <w:bCs/>
          <w:sz w:val="24"/>
          <w:szCs w:val="24"/>
        </w:rPr>
        <w:t xml:space="preserve"> </w:t>
      </w:r>
      <w:r w:rsidR="00FC285E" w:rsidRPr="00B37EB4">
        <w:rPr>
          <w:rFonts w:ascii="Times New Roman" w:eastAsia="Calibri" w:hAnsi="Times New Roman" w:cs="Times New Roman"/>
          <w:bCs/>
          <w:sz w:val="24"/>
          <w:szCs w:val="24"/>
        </w:rPr>
        <w:t>tunnistatakse kehtetuks;</w:t>
      </w:r>
    </w:p>
    <w:p w14:paraId="7538BEBC" w14:textId="77777777" w:rsidR="00FC285E" w:rsidRPr="00B37EB4" w:rsidRDefault="00FC285E" w:rsidP="00FC285E">
      <w:pPr>
        <w:spacing w:after="0" w:line="240" w:lineRule="auto"/>
        <w:jc w:val="both"/>
        <w:rPr>
          <w:rFonts w:ascii="Times New Roman" w:eastAsia="Calibri" w:hAnsi="Times New Roman" w:cs="Times New Roman"/>
          <w:bCs/>
          <w:sz w:val="24"/>
          <w:szCs w:val="24"/>
        </w:rPr>
      </w:pPr>
    </w:p>
    <w:p w14:paraId="1CFA3BDE" w14:textId="5F78621F" w:rsidR="00FC285E" w:rsidRPr="00B37EB4" w:rsidRDefault="008C06CE" w:rsidP="00FC285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8</w:t>
      </w:r>
      <w:r w:rsidR="00FC285E" w:rsidRPr="00B37EB4">
        <w:rPr>
          <w:rFonts w:ascii="Times New Roman" w:eastAsia="Calibri" w:hAnsi="Times New Roman" w:cs="Times New Roman"/>
          <w:b/>
          <w:sz w:val="24"/>
          <w:szCs w:val="24"/>
        </w:rPr>
        <w:t xml:space="preserve">) </w:t>
      </w:r>
      <w:commentRangeStart w:id="64"/>
      <w:commentRangeStart w:id="65"/>
      <w:r w:rsidR="00FC285E" w:rsidRPr="00B37EB4">
        <w:rPr>
          <w:rFonts w:ascii="Times New Roman" w:eastAsia="Calibri" w:hAnsi="Times New Roman" w:cs="Times New Roman"/>
          <w:bCs/>
          <w:sz w:val="24"/>
          <w:szCs w:val="24"/>
        </w:rPr>
        <w:t xml:space="preserve">paragrahvi 276 </w:t>
      </w:r>
      <w:r w:rsidR="009B5F33">
        <w:rPr>
          <w:rFonts w:ascii="Times New Roman" w:eastAsia="Calibri" w:hAnsi="Times New Roman" w:cs="Times New Roman"/>
          <w:bCs/>
          <w:sz w:val="24"/>
          <w:szCs w:val="24"/>
        </w:rPr>
        <w:t>lõiked 3 ja 4</w:t>
      </w:r>
      <w:r w:rsidR="00FC285E" w:rsidRPr="00B37EB4">
        <w:rPr>
          <w:rFonts w:ascii="Times New Roman" w:eastAsia="Calibri" w:hAnsi="Times New Roman" w:cs="Times New Roman"/>
          <w:bCs/>
          <w:sz w:val="24"/>
          <w:szCs w:val="24"/>
        </w:rPr>
        <w:t xml:space="preserve"> muudetakse </w:t>
      </w:r>
      <w:r w:rsidR="009B5F33">
        <w:rPr>
          <w:rFonts w:ascii="Times New Roman" w:eastAsia="Calibri" w:hAnsi="Times New Roman" w:cs="Times New Roman"/>
          <w:bCs/>
          <w:sz w:val="24"/>
          <w:szCs w:val="24"/>
        </w:rPr>
        <w:t>ning</w:t>
      </w:r>
      <w:r w:rsidR="00FC285E" w:rsidRPr="00B37EB4">
        <w:rPr>
          <w:rFonts w:ascii="Times New Roman" w:eastAsia="Calibri" w:hAnsi="Times New Roman" w:cs="Times New Roman"/>
          <w:bCs/>
          <w:sz w:val="24"/>
          <w:szCs w:val="24"/>
        </w:rPr>
        <w:t xml:space="preserve"> sõnastatakse järgmiselt</w:t>
      </w:r>
      <w:commentRangeEnd w:id="64"/>
      <w:r w:rsidR="004A3C7F">
        <w:rPr>
          <w:rStyle w:val="Kommentaariviide"/>
        </w:rPr>
        <w:commentReference w:id="64"/>
      </w:r>
      <w:commentRangeEnd w:id="65"/>
      <w:r w:rsidR="004A3C7F">
        <w:rPr>
          <w:rStyle w:val="Kommentaariviide"/>
        </w:rPr>
        <w:commentReference w:id="65"/>
      </w:r>
      <w:r w:rsidR="00FC285E" w:rsidRPr="00B37EB4">
        <w:rPr>
          <w:rFonts w:ascii="Times New Roman" w:eastAsia="Calibri" w:hAnsi="Times New Roman" w:cs="Times New Roman"/>
          <w:bCs/>
          <w:sz w:val="24"/>
          <w:szCs w:val="24"/>
        </w:rPr>
        <w:t>:</w:t>
      </w:r>
    </w:p>
    <w:p w14:paraId="46D77A02" w14:textId="77777777" w:rsidR="00FC285E" w:rsidRPr="00B37EB4" w:rsidRDefault="00FC285E" w:rsidP="00FC285E">
      <w:pPr>
        <w:spacing w:after="0" w:line="240" w:lineRule="auto"/>
        <w:jc w:val="both"/>
        <w:rPr>
          <w:rFonts w:ascii="Times New Roman" w:eastAsia="Calibri" w:hAnsi="Times New Roman" w:cs="Times New Roman"/>
          <w:bCs/>
          <w:sz w:val="24"/>
          <w:szCs w:val="24"/>
        </w:rPr>
      </w:pPr>
    </w:p>
    <w:p w14:paraId="368CE57B" w14:textId="08AC3AC8" w:rsidR="009B5F33" w:rsidRDefault="00FC285E" w:rsidP="00FC285E">
      <w:pPr>
        <w:spacing w:after="0" w:line="240" w:lineRule="auto"/>
        <w:jc w:val="both"/>
        <w:rPr>
          <w:rFonts w:ascii="Times New Roman" w:eastAsia="Calibri" w:hAnsi="Times New Roman" w:cs="Times New Roman"/>
          <w:bCs/>
          <w:sz w:val="24"/>
          <w:szCs w:val="24"/>
        </w:rPr>
      </w:pPr>
      <w:r w:rsidRPr="00B37EB4">
        <w:rPr>
          <w:rFonts w:ascii="Times New Roman" w:eastAsia="Calibri" w:hAnsi="Times New Roman" w:cs="Times New Roman"/>
          <w:bCs/>
          <w:sz w:val="24"/>
          <w:szCs w:val="24"/>
        </w:rPr>
        <w:t>„</w:t>
      </w:r>
      <w:r w:rsidR="009B5F33">
        <w:rPr>
          <w:rFonts w:ascii="Times New Roman" w:eastAsia="Calibri" w:hAnsi="Times New Roman" w:cs="Times New Roman"/>
          <w:bCs/>
          <w:sz w:val="24"/>
          <w:szCs w:val="24"/>
        </w:rPr>
        <w:t xml:space="preserve">(3) </w:t>
      </w:r>
      <w:r w:rsidR="009B5F33" w:rsidRPr="009B5F33">
        <w:rPr>
          <w:rFonts w:ascii="Times New Roman" w:eastAsia="Calibri" w:hAnsi="Times New Roman" w:cs="Times New Roman"/>
          <w:bCs/>
          <w:sz w:val="24"/>
          <w:szCs w:val="24"/>
        </w:rPr>
        <w:t>Pikaajalise viisa taotluse läbivaatamise eest tasutakse riigilõivu 1</w:t>
      </w:r>
      <w:r w:rsidR="009B5F33">
        <w:rPr>
          <w:rFonts w:ascii="Times New Roman" w:eastAsia="Calibri" w:hAnsi="Times New Roman" w:cs="Times New Roman"/>
          <w:bCs/>
          <w:sz w:val="24"/>
          <w:szCs w:val="24"/>
        </w:rPr>
        <w:t>2</w:t>
      </w:r>
      <w:r w:rsidR="009B5F33" w:rsidRPr="009B5F33">
        <w:rPr>
          <w:rFonts w:ascii="Times New Roman" w:eastAsia="Calibri" w:hAnsi="Times New Roman" w:cs="Times New Roman"/>
          <w:bCs/>
          <w:sz w:val="24"/>
          <w:szCs w:val="24"/>
        </w:rPr>
        <w:t>0 eurot.</w:t>
      </w:r>
    </w:p>
    <w:p w14:paraId="537067B5" w14:textId="1571D35B" w:rsidR="00FC285E" w:rsidRDefault="00FC285E" w:rsidP="00FC285E">
      <w:pPr>
        <w:spacing w:after="0" w:line="240" w:lineRule="auto"/>
        <w:jc w:val="both"/>
        <w:rPr>
          <w:rFonts w:ascii="Times New Roman" w:eastAsia="Calibri" w:hAnsi="Times New Roman" w:cs="Times New Roman"/>
          <w:bCs/>
          <w:sz w:val="24"/>
          <w:szCs w:val="24"/>
        </w:rPr>
      </w:pPr>
      <w:r w:rsidRPr="00B37EB4">
        <w:rPr>
          <w:rFonts w:ascii="Times New Roman" w:eastAsia="Calibri" w:hAnsi="Times New Roman" w:cs="Times New Roman"/>
          <w:bCs/>
          <w:sz w:val="24"/>
          <w:szCs w:val="24"/>
        </w:rPr>
        <w:t xml:space="preserve">(4) </w:t>
      </w:r>
      <w:r w:rsidR="00332DC6">
        <w:rPr>
          <w:rFonts w:ascii="Times New Roman" w:eastAsia="Calibri" w:hAnsi="Times New Roman" w:cs="Times New Roman"/>
          <w:bCs/>
          <w:sz w:val="24"/>
          <w:szCs w:val="24"/>
        </w:rPr>
        <w:t>Muu</w:t>
      </w:r>
      <w:r w:rsidR="005111E1">
        <w:rPr>
          <w:rFonts w:ascii="Times New Roman" w:eastAsia="Calibri" w:hAnsi="Times New Roman" w:cs="Times New Roman"/>
          <w:bCs/>
          <w:sz w:val="24"/>
          <w:szCs w:val="24"/>
        </w:rPr>
        <w:t xml:space="preserve"> seadusliku alusega</w:t>
      </w:r>
      <w:r w:rsidR="00332DC6">
        <w:rPr>
          <w:rFonts w:ascii="Times New Roman" w:eastAsia="Calibri" w:hAnsi="Times New Roman" w:cs="Times New Roman"/>
          <w:bCs/>
          <w:sz w:val="24"/>
          <w:szCs w:val="24"/>
        </w:rPr>
        <w:t xml:space="preserve"> kui lennujaama transiidiviisa</w:t>
      </w:r>
      <w:r w:rsidR="00855353">
        <w:rPr>
          <w:rFonts w:ascii="Times New Roman" w:eastAsia="Calibri" w:hAnsi="Times New Roman" w:cs="Times New Roman"/>
          <w:bCs/>
          <w:sz w:val="24"/>
          <w:szCs w:val="24"/>
        </w:rPr>
        <w:t>ga</w:t>
      </w:r>
      <w:r w:rsidR="00332DC6">
        <w:rPr>
          <w:rFonts w:ascii="Times New Roman" w:eastAsia="Calibri" w:hAnsi="Times New Roman" w:cs="Times New Roman"/>
          <w:bCs/>
          <w:sz w:val="24"/>
          <w:szCs w:val="24"/>
        </w:rPr>
        <w:t xml:space="preserve"> või lühiajalise viisaga</w:t>
      </w:r>
      <w:r w:rsidR="005111E1">
        <w:rPr>
          <w:rFonts w:ascii="Times New Roman" w:eastAsia="Calibri" w:hAnsi="Times New Roman" w:cs="Times New Roman"/>
          <w:bCs/>
          <w:sz w:val="24"/>
          <w:szCs w:val="24"/>
        </w:rPr>
        <w:t xml:space="preserve"> </w:t>
      </w:r>
      <w:r w:rsidRPr="00B37EB4">
        <w:rPr>
          <w:rFonts w:ascii="Times New Roman" w:eastAsia="Calibri" w:hAnsi="Times New Roman" w:cs="Times New Roman"/>
          <w:bCs/>
          <w:sz w:val="24"/>
          <w:szCs w:val="24"/>
        </w:rPr>
        <w:t>mää</w:t>
      </w:r>
      <w:r w:rsidR="00031A80" w:rsidRPr="00B37EB4">
        <w:rPr>
          <w:rFonts w:ascii="Times New Roman" w:eastAsia="Calibri" w:hAnsi="Times New Roman" w:cs="Times New Roman"/>
          <w:bCs/>
          <w:sz w:val="24"/>
          <w:szCs w:val="24"/>
        </w:rPr>
        <w:t>r</w:t>
      </w:r>
      <w:r w:rsidRPr="00B37EB4">
        <w:rPr>
          <w:rFonts w:ascii="Times New Roman" w:eastAsia="Calibri" w:hAnsi="Times New Roman" w:cs="Times New Roman"/>
          <w:bCs/>
          <w:sz w:val="24"/>
          <w:szCs w:val="24"/>
        </w:rPr>
        <w:t>atud viibimisaja pikendamise taotluse läbivaatamise eest tasutakse riigilõivu 30 eurot.“;</w:t>
      </w:r>
    </w:p>
    <w:p w14:paraId="5A464FBC" w14:textId="77777777" w:rsidR="00D54317" w:rsidRDefault="00D54317" w:rsidP="00FC285E">
      <w:pPr>
        <w:spacing w:after="0" w:line="240" w:lineRule="auto"/>
        <w:jc w:val="both"/>
        <w:rPr>
          <w:rFonts w:ascii="Times New Roman" w:eastAsia="Calibri" w:hAnsi="Times New Roman" w:cs="Times New Roman"/>
          <w:bCs/>
          <w:sz w:val="24"/>
          <w:szCs w:val="24"/>
        </w:rPr>
      </w:pPr>
    </w:p>
    <w:p w14:paraId="0BA08AD4" w14:textId="7DDCC3D6" w:rsidR="00D54317" w:rsidRPr="00B37EB4" w:rsidRDefault="00057FC8" w:rsidP="00D54317">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7</w:t>
      </w:r>
      <w:r w:rsidR="005111E1">
        <w:rPr>
          <w:rFonts w:ascii="Times New Roman" w:eastAsia="Calibri" w:hAnsi="Times New Roman" w:cs="Times New Roman"/>
          <w:b/>
          <w:sz w:val="24"/>
          <w:szCs w:val="24"/>
        </w:rPr>
        <w:t>9</w:t>
      </w:r>
      <w:r w:rsidR="00D54317" w:rsidRPr="00B37EB4">
        <w:rPr>
          <w:rFonts w:ascii="Times New Roman" w:eastAsia="Calibri" w:hAnsi="Times New Roman" w:cs="Times New Roman"/>
          <w:b/>
          <w:sz w:val="24"/>
          <w:szCs w:val="24"/>
        </w:rPr>
        <w:t xml:space="preserve">) </w:t>
      </w:r>
      <w:r w:rsidR="00D54317" w:rsidRPr="00B37EB4">
        <w:rPr>
          <w:rFonts w:ascii="Times New Roman" w:eastAsia="Calibri" w:hAnsi="Times New Roman" w:cs="Times New Roman"/>
          <w:bCs/>
          <w:sz w:val="24"/>
          <w:szCs w:val="24"/>
        </w:rPr>
        <w:t>paragrahvi 276 lõi</w:t>
      </w:r>
      <w:r w:rsidR="00D54317">
        <w:rPr>
          <w:rFonts w:ascii="Times New Roman" w:eastAsia="Calibri" w:hAnsi="Times New Roman" w:cs="Times New Roman"/>
          <w:bCs/>
          <w:sz w:val="24"/>
          <w:szCs w:val="24"/>
        </w:rPr>
        <w:t xml:space="preserve">ked </w:t>
      </w:r>
      <w:r w:rsidR="00D54317" w:rsidRPr="00B37EB4">
        <w:rPr>
          <w:rFonts w:ascii="Times New Roman" w:eastAsia="Calibri" w:hAnsi="Times New Roman" w:cs="Times New Roman"/>
          <w:bCs/>
          <w:sz w:val="24"/>
          <w:szCs w:val="24"/>
        </w:rPr>
        <w:t xml:space="preserve">6 </w:t>
      </w:r>
      <w:r w:rsidR="00D54317">
        <w:rPr>
          <w:rFonts w:ascii="Times New Roman" w:eastAsia="Calibri" w:hAnsi="Times New Roman" w:cs="Times New Roman"/>
          <w:bCs/>
          <w:sz w:val="24"/>
          <w:szCs w:val="24"/>
        </w:rPr>
        <w:t xml:space="preserve">ja </w:t>
      </w:r>
      <w:r w:rsidR="00D54317" w:rsidRPr="00B37EB4">
        <w:rPr>
          <w:rFonts w:ascii="Times New Roman" w:eastAsia="Calibri" w:hAnsi="Times New Roman" w:cs="Times New Roman"/>
          <w:bCs/>
          <w:sz w:val="24"/>
          <w:szCs w:val="24"/>
        </w:rPr>
        <w:t>7 tunnistatakse kehtetuks;</w:t>
      </w:r>
    </w:p>
    <w:p w14:paraId="3D9B0B60" w14:textId="77777777" w:rsidR="00031A80" w:rsidRPr="00B37EB4" w:rsidRDefault="00031A80" w:rsidP="00FC285E">
      <w:pPr>
        <w:spacing w:after="0" w:line="240" w:lineRule="auto"/>
        <w:jc w:val="both"/>
        <w:rPr>
          <w:rFonts w:ascii="Times New Roman" w:eastAsia="Calibri" w:hAnsi="Times New Roman" w:cs="Times New Roman"/>
          <w:bCs/>
          <w:sz w:val="24"/>
          <w:szCs w:val="24"/>
        </w:rPr>
      </w:pPr>
    </w:p>
    <w:p w14:paraId="2EBB9652" w14:textId="32A3FA69" w:rsidR="00031A80" w:rsidRDefault="005111E1" w:rsidP="00031A8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t>80</w:t>
      </w:r>
      <w:r w:rsidR="00031A80" w:rsidRPr="00B37EB4">
        <w:rPr>
          <w:rFonts w:ascii="Times New Roman" w:eastAsia="Calibri" w:hAnsi="Times New Roman" w:cs="Times New Roman"/>
          <w:b/>
          <w:sz w:val="24"/>
          <w:szCs w:val="24"/>
        </w:rPr>
        <w:t>)</w:t>
      </w:r>
      <w:r w:rsidR="00031A80">
        <w:rPr>
          <w:rFonts w:ascii="Times New Roman" w:eastAsia="Calibri" w:hAnsi="Times New Roman" w:cs="Times New Roman"/>
          <w:b/>
          <w:sz w:val="24"/>
          <w:szCs w:val="24"/>
        </w:rPr>
        <w:t xml:space="preserve"> </w:t>
      </w:r>
      <w:r w:rsidR="00031A80">
        <w:rPr>
          <w:rFonts w:ascii="Times New Roman" w:eastAsia="Calibri" w:hAnsi="Times New Roman" w:cs="Times New Roman"/>
          <w:bCs/>
          <w:sz w:val="24"/>
          <w:szCs w:val="24"/>
        </w:rPr>
        <w:t xml:space="preserve">paragrahvi 276 </w:t>
      </w:r>
      <w:r w:rsidR="009B5F33">
        <w:rPr>
          <w:rFonts w:ascii="Times New Roman" w:eastAsia="Calibri" w:hAnsi="Times New Roman" w:cs="Times New Roman"/>
          <w:bCs/>
          <w:sz w:val="24"/>
          <w:szCs w:val="24"/>
        </w:rPr>
        <w:t>lõige 8 muudetakse ja sõnastatakse järgmiselt:</w:t>
      </w:r>
    </w:p>
    <w:p w14:paraId="349B87C8" w14:textId="77777777" w:rsidR="009B5F33" w:rsidRDefault="009B5F33" w:rsidP="00031A80">
      <w:pPr>
        <w:spacing w:after="0" w:line="240" w:lineRule="auto"/>
        <w:jc w:val="both"/>
        <w:rPr>
          <w:rFonts w:ascii="Times New Roman" w:eastAsia="Calibri" w:hAnsi="Times New Roman" w:cs="Times New Roman"/>
          <w:bCs/>
          <w:sz w:val="24"/>
          <w:szCs w:val="24"/>
        </w:rPr>
      </w:pPr>
    </w:p>
    <w:p w14:paraId="05404245" w14:textId="05B565B9" w:rsidR="009B5F33" w:rsidRDefault="009B5F33" w:rsidP="00031A8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„(8) </w:t>
      </w:r>
      <w:r w:rsidRPr="009B5F33">
        <w:rPr>
          <w:rFonts w:ascii="Times New Roman" w:eastAsia="Calibri" w:hAnsi="Times New Roman" w:cs="Times New Roman"/>
          <w:bCs/>
          <w:sz w:val="24"/>
          <w:szCs w:val="24"/>
        </w:rPr>
        <w:t xml:space="preserve">6–11 aasta vanuse lapse </w:t>
      </w:r>
      <w:r>
        <w:rPr>
          <w:rFonts w:ascii="Times New Roman" w:eastAsia="Calibri" w:hAnsi="Times New Roman" w:cs="Times New Roman"/>
          <w:bCs/>
          <w:sz w:val="24"/>
          <w:szCs w:val="24"/>
        </w:rPr>
        <w:t xml:space="preserve">pikaajalise viisa </w:t>
      </w:r>
      <w:r w:rsidRPr="009B5F33">
        <w:rPr>
          <w:rFonts w:ascii="Times New Roman" w:eastAsia="Calibri" w:hAnsi="Times New Roman" w:cs="Times New Roman"/>
          <w:bCs/>
          <w:sz w:val="24"/>
          <w:szCs w:val="24"/>
        </w:rPr>
        <w:t xml:space="preserve">taotluse läbivaatamise eest tasutakse riigilõivu </w:t>
      </w:r>
      <w:r>
        <w:rPr>
          <w:rFonts w:ascii="Times New Roman" w:eastAsia="Calibri" w:hAnsi="Times New Roman" w:cs="Times New Roman"/>
          <w:bCs/>
          <w:sz w:val="24"/>
          <w:szCs w:val="24"/>
        </w:rPr>
        <w:t>6</w:t>
      </w:r>
      <w:r w:rsidRPr="009B5F33">
        <w:rPr>
          <w:rFonts w:ascii="Times New Roman" w:eastAsia="Calibri" w:hAnsi="Times New Roman" w:cs="Times New Roman"/>
          <w:bCs/>
          <w:sz w:val="24"/>
          <w:szCs w:val="24"/>
        </w:rPr>
        <w:t>0 eurot.</w:t>
      </w:r>
      <w:r>
        <w:rPr>
          <w:rFonts w:ascii="Times New Roman" w:eastAsia="Calibri" w:hAnsi="Times New Roman" w:cs="Times New Roman"/>
          <w:bCs/>
          <w:sz w:val="24"/>
          <w:szCs w:val="24"/>
        </w:rPr>
        <w:t>“;</w:t>
      </w:r>
    </w:p>
    <w:p w14:paraId="68997B4F" w14:textId="77777777" w:rsidR="00D54317" w:rsidRDefault="00D54317" w:rsidP="00031A80">
      <w:pPr>
        <w:spacing w:after="0" w:line="240" w:lineRule="auto"/>
        <w:jc w:val="both"/>
        <w:rPr>
          <w:rFonts w:ascii="Times New Roman" w:eastAsia="Calibri" w:hAnsi="Times New Roman" w:cs="Times New Roman"/>
          <w:bCs/>
          <w:sz w:val="24"/>
          <w:szCs w:val="24"/>
        </w:rPr>
      </w:pPr>
    </w:p>
    <w:p w14:paraId="583B613C" w14:textId="3DD7C86C" w:rsidR="00D54317" w:rsidRPr="00031A80" w:rsidRDefault="00C22591" w:rsidP="00031A8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sz w:val="24"/>
          <w:szCs w:val="24"/>
        </w:rPr>
        <w:lastRenderedPageBreak/>
        <w:t>81</w:t>
      </w:r>
      <w:r w:rsidR="00D54317" w:rsidRPr="00B37EB4">
        <w:rPr>
          <w:rFonts w:ascii="Times New Roman" w:eastAsia="Calibri" w:hAnsi="Times New Roman" w:cs="Times New Roman"/>
          <w:b/>
          <w:sz w:val="24"/>
          <w:szCs w:val="24"/>
        </w:rPr>
        <w:t xml:space="preserve">) </w:t>
      </w:r>
      <w:r w:rsidR="00D54317" w:rsidRPr="00B37EB4">
        <w:rPr>
          <w:rFonts w:ascii="Times New Roman" w:eastAsia="Calibri" w:hAnsi="Times New Roman" w:cs="Times New Roman"/>
          <w:bCs/>
          <w:sz w:val="24"/>
          <w:szCs w:val="24"/>
        </w:rPr>
        <w:t>paragrahvi 276 lõi</w:t>
      </w:r>
      <w:r w:rsidR="00D54317">
        <w:rPr>
          <w:rFonts w:ascii="Times New Roman" w:eastAsia="Calibri" w:hAnsi="Times New Roman" w:cs="Times New Roman"/>
          <w:bCs/>
          <w:sz w:val="24"/>
          <w:szCs w:val="24"/>
        </w:rPr>
        <w:t>ge</w:t>
      </w:r>
      <w:r w:rsidR="00D54317" w:rsidRPr="00B37EB4">
        <w:rPr>
          <w:rFonts w:ascii="Times New Roman" w:eastAsia="Calibri" w:hAnsi="Times New Roman" w:cs="Times New Roman"/>
          <w:bCs/>
          <w:sz w:val="24"/>
          <w:szCs w:val="24"/>
        </w:rPr>
        <w:t xml:space="preserve"> 11 tunnistatakse kehtetuks;</w:t>
      </w:r>
    </w:p>
    <w:p w14:paraId="4AACEBBA" w14:textId="3E58602C" w:rsidR="0030098B" w:rsidRPr="00472320" w:rsidRDefault="0030098B" w:rsidP="00135AC8">
      <w:pPr>
        <w:pStyle w:val="Vahedeta"/>
        <w:jc w:val="both"/>
        <w:rPr>
          <w:rFonts w:ascii="Times New Roman" w:hAnsi="Times New Roman" w:cs="Times New Roman"/>
          <w:sz w:val="24"/>
          <w:szCs w:val="24"/>
        </w:rPr>
      </w:pPr>
    </w:p>
    <w:p w14:paraId="54B91BC7" w14:textId="31B2AF0B" w:rsidR="00175951" w:rsidRPr="00472320" w:rsidRDefault="00C22591" w:rsidP="00135AC8">
      <w:pPr>
        <w:pStyle w:val="Vahedeta"/>
        <w:jc w:val="both"/>
        <w:rPr>
          <w:rFonts w:ascii="Times New Roman" w:hAnsi="Times New Roman" w:cs="Times New Roman"/>
          <w:sz w:val="24"/>
          <w:szCs w:val="24"/>
        </w:rPr>
      </w:pPr>
      <w:r>
        <w:rPr>
          <w:rFonts w:ascii="Times New Roman" w:hAnsi="Times New Roman" w:cs="Times New Roman"/>
          <w:b/>
          <w:bCs/>
          <w:sz w:val="24"/>
          <w:szCs w:val="24"/>
        </w:rPr>
        <w:t>82</w:t>
      </w:r>
      <w:r w:rsidR="00175951" w:rsidRPr="00472320">
        <w:rPr>
          <w:rFonts w:ascii="Times New Roman" w:hAnsi="Times New Roman" w:cs="Times New Roman"/>
          <w:b/>
          <w:bCs/>
          <w:sz w:val="24"/>
          <w:szCs w:val="24"/>
        </w:rPr>
        <w:t>)</w:t>
      </w:r>
      <w:r w:rsidR="00175951" w:rsidRPr="00472320">
        <w:rPr>
          <w:rFonts w:ascii="Times New Roman" w:hAnsi="Times New Roman" w:cs="Times New Roman"/>
          <w:sz w:val="24"/>
          <w:szCs w:val="24"/>
        </w:rPr>
        <w:t xml:space="preserve"> paragrahvi 319 lõigetes 1 ja 2 asendatakse arv „20“ arvuga „30“;</w:t>
      </w:r>
    </w:p>
    <w:p w14:paraId="6CB0347F" w14:textId="77777777" w:rsidR="0090357C" w:rsidRPr="00472320" w:rsidRDefault="0090357C" w:rsidP="00135AC8">
      <w:pPr>
        <w:pStyle w:val="Vahedeta"/>
        <w:jc w:val="both"/>
        <w:rPr>
          <w:rFonts w:ascii="Times New Roman" w:hAnsi="Times New Roman" w:cs="Times New Roman"/>
          <w:sz w:val="24"/>
          <w:szCs w:val="24"/>
        </w:rPr>
      </w:pPr>
    </w:p>
    <w:p w14:paraId="34269A97" w14:textId="2AE78F30" w:rsidR="0090357C" w:rsidRPr="00472320" w:rsidRDefault="00C22591" w:rsidP="00135AC8">
      <w:pPr>
        <w:pStyle w:val="Vahedeta"/>
        <w:jc w:val="both"/>
        <w:rPr>
          <w:rFonts w:ascii="Times New Roman" w:hAnsi="Times New Roman" w:cs="Times New Roman"/>
          <w:sz w:val="24"/>
          <w:szCs w:val="24"/>
        </w:rPr>
      </w:pPr>
      <w:r>
        <w:rPr>
          <w:rFonts w:ascii="Times New Roman" w:hAnsi="Times New Roman" w:cs="Times New Roman"/>
          <w:b/>
          <w:bCs/>
          <w:sz w:val="24"/>
          <w:szCs w:val="24"/>
        </w:rPr>
        <w:t>83</w:t>
      </w:r>
      <w:r w:rsidR="0090357C" w:rsidRPr="00472320">
        <w:rPr>
          <w:rFonts w:ascii="Times New Roman" w:hAnsi="Times New Roman" w:cs="Times New Roman"/>
          <w:b/>
          <w:bCs/>
          <w:sz w:val="24"/>
          <w:szCs w:val="24"/>
        </w:rPr>
        <w:t>)</w:t>
      </w:r>
      <w:r w:rsidR="0090357C" w:rsidRPr="00472320">
        <w:rPr>
          <w:rFonts w:ascii="Times New Roman" w:hAnsi="Times New Roman" w:cs="Times New Roman"/>
          <w:sz w:val="24"/>
          <w:szCs w:val="24"/>
        </w:rPr>
        <w:t xml:space="preserve"> paragrahvi 319 lõikes 1 asendatakse sõnad „</w:t>
      </w:r>
      <w:del w:id="66" w:author="Mari Koik" w:date="2024-04-04T18:17:00Z">
        <w:r w:rsidR="0090357C" w:rsidRPr="00472320" w:rsidDel="008A38B9">
          <w:rPr>
            <w:rFonts w:ascii="Times New Roman" w:hAnsi="Times New Roman" w:cs="Times New Roman"/>
            <w:sz w:val="24"/>
            <w:szCs w:val="24"/>
          </w:rPr>
          <w:delText xml:space="preserve">perekonnaseisuandmete </w:delText>
        </w:r>
      </w:del>
      <w:ins w:id="67" w:author="Mari Koik" w:date="2024-04-04T18:17:00Z">
        <w:r w:rsidR="008A38B9">
          <w:rPr>
            <w:rFonts w:ascii="Times New Roman" w:hAnsi="Times New Roman" w:cs="Times New Roman"/>
            <w:sz w:val="24"/>
            <w:szCs w:val="24"/>
          </w:rPr>
          <w:t>P</w:t>
        </w:r>
        <w:r w:rsidR="008A38B9" w:rsidRPr="00472320">
          <w:rPr>
            <w:rFonts w:ascii="Times New Roman" w:hAnsi="Times New Roman" w:cs="Times New Roman"/>
            <w:sz w:val="24"/>
            <w:szCs w:val="24"/>
          </w:rPr>
          <w:t xml:space="preserve">erekonnaseisuandmete </w:t>
        </w:r>
      </w:ins>
      <w:r w:rsidR="0090357C" w:rsidRPr="00472320">
        <w:rPr>
          <w:rFonts w:ascii="Times New Roman" w:hAnsi="Times New Roman" w:cs="Times New Roman"/>
          <w:sz w:val="24"/>
          <w:szCs w:val="24"/>
        </w:rPr>
        <w:t>kinnitatud väljavõtte andmise“ sõnadega „</w:t>
      </w:r>
      <w:del w:id="68" w:author="Mari Koik" w:date="2024-04-04T18:17:00Z">
        <w:r w:rsidR="0090357C" w:rsidRPr="00472320" w:rsidDel="008A38B9">
          <w:rPr>
            <w:rFonts w:ascii="Times New Roman" w:hAnsi="Times New Roman" w:cs="Times New Roman"/>
            <w:sz w:val="24"/>
            <w:szCs w:val="24"/>
          </w:rPr>
          <w:delText xml:space="preserve">perekonnasündmuse </w:delText>
        </w:r>
      </w:del>
      <w:ins w:id="69" w:author="Mari Koik" w:date="2024-04-04T18:17:00Z">
        <w:r w:rsidR="008A38B9">
          <w:rPr>
            <w:rFonts w:ascii="Times New Roman" w:hAnsi="Times New Roman" w:cs="Times New Roman"/>
            <w:sz w:val="24"/>
            <w:szCs w:val="24"/>
          </w:rPr>
          <w:t>P</w:t>
        </w:r>
        <w:r w:rsidR="008A38B9" w:rsidRPr="00472320">
          <w:rPr>
            <w:rFonts w:ascii="Times New Roman" w:hAnsi="Times New Roman" w:cs="Times New Roman"/>
            <w:sz w:val="24"/>
            <w:szCs w:val="24"/>
          </w:rPr>
          <w:t xml:space="preserve">erekonnasündmuse </w:t>
        </w:r>
      </w:ins>
      <w:r w:rsidR="0090357C" w:rsidRPr="00472320">
        <w:rPr>
          <w:rFonts w:ascii="Times New Roman" w:hAnsi="Times New Roman" w:cs="Times New Roman"/>
          <w:sz w:val="24"/>
          <w:szCs w:val="24"/>
        </w:rPr>
        <w:t>korduva tõendi väljastamise“;</w:t>
      </w:r>
    </w:p>
    <w:p w14:paraId="4A860870" w14:textId="77777777" w:rsidR="00FC51AB" w:rsidRPr="00472320" w:rsidRDefault="00FC51AB" w:rsidP="00135AC8">
      <w:pPr>
        <w:pStyle w:val="Vahedeta"/>
        <w:jc w:val="both"/>
        <w:rPr>
          <w:rFonts w:ascii="Times New Roman" w:hAnsi="Times New Roman" w:cs="Times New Roman"/>
          <w:sz w:val="24"/>
          <w:szCs w:val="24"/>
        </w:rPr>
      </w:pPr>
    </w:p>
    <w:p w14:paraId="35ACDF35" w14:textId="77777777" w:rsidR="001E025E" w:rsidRPr="001E025E" w:rsidRDefault="00F77C03" w:rsidP="001E025E">
      <w:pPr>
        <w:pStyle w:val="Vahedeta"/>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4</w:t>
      </w:r>
      <w:r w:rsidR="00FC51AB" w:rsidRPr="00472320">
        <w:rPr>
          <w:rFonts w:ascii="Times New Roman" w:hAnsi="Times New Roman" w:cs="Times New Roman"/>
          <w:b/>
          <w:bCs/>
          <w:sz w:val="24"/>
          <w:szCs w:val="24"/>
        </w:rPr>
        <w:t>)</w:t>
      </w:r>
      <w:r w:rsidR="00FC51AB" w:rsidRPr="00472320">
        <w:rPr>
          <w:rFonts w:ascii="Times New Roman" w:hAnsi="Times New Roman" w:cs="Times New Roman"/>
          <w:sz w:val="24"/>
          <w:szCs w:val="24"/>
        </w:rPr>
        <w:t xml:space="preserve"> </w:t>
      </w:r>
      <w:r w:rsidR="001E025E" w:rsidRPr="001E025E">
        <w:rPr>
          <w:rFonts w:ascii="Times New Roman" w:hAnsi="Times New Roman" w:cs="Times New Roman"/>
          <w:sz w:val="24"/>
          <w:szCs w:val="24"/>
        </w:rPr>
        <w:t>paragrahvi 319 täiendatakse lõigetega 3 ja 4 järgmises sõnastuses:</w:t>
      </w:r>
    </w:p>
    <w:p w14:paraId="43FBCACC" w14:textId="77777777" w:rsidR="001E025E" w:rsidRPr="001E025E" w:rsidRDefault="001E025E" w:rsidP="001E025E">
      <w:pPr>
        <w:pStyle w:val="Vahedeta"/>
        <w:jc w:val="both"/>
        <w:rPr>
          <w:rFonts w:ascii="Times New Roman" w:hAnsi="Times New Roman" w:cs="Times New Roman"/>
          <w:sz w:val="24"/>
          <w:szCs w:val="24"/>
        </w:rPr>
      </w:pPr>
    </w:p>
    <w:p w14:paraId="2D9FC615" w14:textId="3D61E8F3" w:rsidR="001E025E" w:rsidRPr="001E025E" w:rsidRDefault="001E025E" w:rsidP="001E025E">
      <w:pPr>
        <w:pStyle w:val="Vahedeta"/>
        <w:jc w:val="both"/>
        <w:rPr>
          <w:rFonts w:ascii="Times New Roman" w:hAnsi="Times New Roman" w:cs="Times New Roman"/>
          <w:sz w:val="24"/>
          <w:szCs w:val="24"/>
        </w:rPr>
      </w:pPr>
      <w:r w:rsidRPr="001E025E">
        <w:rPr>
          <w:rFonts w:ascii="Times New Roman" w:hAnsi="Times New Roman" w:cs="Times New Roman"/>
          <w:sz w:val="24"/>
          <w:szCs w:val="24"/>
        </w:rPr>
        <w:t xml:space="preserve">„(3) </w:t>
      </w:r>
      <w:commentRangeStart w:id="70"/>
      <w:r w:rsidRPr="001E025E">
        <w:rPr>
          <w:rFonts w:ascii="Times New Roman" w:hAnsi="Times New Roman" w:cs="Times New Roman"/>
          <w:sz w:val="24"/>
          <w:szCs w:val="24"/>
        </w:rPr>
        <w:t xml:space="preserve">Euroopa Parlamendi ja nõukogu määruse (EL) 2016/1191 alusel </w:t>
      </w:r>
      <w:commentRangeEnd w:id="70"/>
      <w:r w:rsidR="00AE5278">
        <w:rPr>
          <w:rStyle w:val="Kommentaariviide"/>
        </w:rPr>
        <w:commentReference w:id="70"/>
      </w:r>
      <w:r w:rsidRPr="001E025E">
        <w:rPr>
          <w:rFonts w:ascii="Times New Roman" w:hAnsi="Times New Roman" w:cs="Times New Roman"/>
          <w:sz w:val="24"/>
          <w:szCs w:val="24"/>
        </w:rPr>
        <w:t xml:space="preserve">mitmekeelse standardvormi ja sellele lisatava perekonnasündmuse korduva tõendi või abieluvõimetõendi väljastamise eest </w:t>
      </w:r>
      <w:commentRangeStart w:id="71"/>
      <w:del w:id="72" w:author="Mari Koik" w:date="2024-04-04T18:22:00Z">
        <w:r w:rsidRPr="001E025E" w:rsidDel="008A38B9">
          <w:rPr>
            <w:rFonts w:ascii="Times New Roman" w:hAnsi="Times New Roman" w:cs="Times New Roman"/>
            <w:sz w:val="24"/>
            <w:szCs w:val="24"/>
          </w:rPr>
          <w:delText xml:space="preserve">Eesti </w:delText>
        </w:r>
      </w:del>
      <w:r w:rsidRPr="001E025E">
        <w:rPr>
          <w:rFonts w:ascii="Times New Roman" w:hAnsi="Times New Roman" w:cs="Times New Roman"/>
          <w:sz w:val="24"/>
          <w:szCs w:val="24"/>
        </w:rPr>
        <w:t xml:space="preserve">välisesinduses </w:t>
      </w:r>
      <w:commentRangeEnd w:id="71"/>
      <w:r w:rsidR="008A38B9">
        <w:rPr>
          <w:rStyle w:val="Kommentaariviide"/>
        </w:rPr>
        <w:commentReference w:id="71"/>
      </w:r>
      <w:r w:rsidRPr="001E025E">
        <w:rPr>
          <w:rFonts w:ascii="Times New Roman" w:hAnsi="Times New Roman" w:cs="Times New Roman"/>
          <w:sz w:val="24"/>
          <w:szCs w:val="24"/>
        </w:rPr>
        <w:t>tasutakse riigilõivu 50 eurot.</w:t>
      </w:r>
    </w:p>
    <w:p w14:paraId="657EE287" w14:textId="77777777" w:rsidR="001E025E" w:rsidRPr="001E025E" w:rsidRDefault="001E025E" w:rsidP="001E025E">
      <w:pPr>
        <w:pStyle w:val="Vahedeta"/>
        <w:jc w:val="both"/>
        <w:rPr>
          <w:rFonts w:ascii="Times New Roman" w:hAnsi="Times New Roman" w:cs="Times New Roman"/>
          <w:sz w:val="24"/>
          <w:szCs w:val="24"/>
        </w:rPr>
      </w:pPr>
    </w:p>
    <w:p w14:paraId="5015E770" w14:textId="39215E41" w:rsidR="00FC51AB" w:rsidRDefault="001E025E" w:rsidP="001E025E">
      <w:pPr>
        <w:pStyle w:val="Vahedeta"/>
        <w:jc w:val="both"/>
        <w:rPr>
          <w:rFonts w:ascii="Times New Roman" w:hAnsi="Times New Roman" w:cs="Times New Roman"/>
          <w:sz w:val="24"/>
          <w:szCs w:val="24"/>
        </w:rPr>
      </w:pPr>
      <w:r w:rsidRPr="001E025E">
        <w:rPr>
          <w:rFonts w:ascii="Times New Roman" w:hAnsi="Times New Roman" w:cs="Times New Roman"/>
          <w:sz w:val="24"/>
          <w:szCs w:val="24"/>
        </w:rPr>
        <w:t>(4) Valdkonna eest vastutava ministri või tema volitatud isiku antud haldusaktist, mis on uue isikunime andmise aluseks, väljavõtte väljastamise eest, välja arvatud esmane väljavõte, tasutakse riigilõivu 30 eurot.“;</w:t>
      </w:r>
    </w:p>
    <w:p w14:paraId="09987732" w14:textId="77777777" w:rsidR="001E025E" w:rsidRPr="00472320" w:rsidRDefault="001E025E" w:rsidP="001E025E">
      <w:pPr>
        <w:pStyle w:val="Vahedeta"/>
        <w:jc w:val="both"/>
        <w:rPr>
          <w:rFonts w:ascii="Times New Roman" w:hAnsi="Times New Roman" w:cs="Times New Roman"/>
          <w:sz w:val="24"/>
          <w:szCs w:val="24"/>
        </w:rPr>
      </w:pPr>
    </w:p>
    <w:p w14:paraId="2CEE2D7A" w14:textId="02008128" w:rsidR="00FC51AB" w:rsidRPr="00472320" w:rsidRDefault="00F77C03" w:rsidP="00135AC8">
      <w:pPr>
        <w:pStyle w:val="Vahedeta"/>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5</w:t>
      </w:r>
      <w:r w:rsidR="00FC51AB" w:rsidRPr="00472320">
        <w:rPr>
          <w:rFonts w:ascii="Times New Roman" w:hAnsi="Times New Roman" w:cs="Times New Roman"/>
          <w:b/>
          <w:bCs/>
          <w:sz w:val="24"/>
          <w:szCs w:val="24"/>
        </w:rPr>
        <w:t>)</w:t>
      </w:r>
      <w:r w:rsidR="00FC51AB" w:rsidRPr="00472320">
        <w:rPr>
          <w:rFonts w:ascii="Times New Roman" w:hAnsi="Times New Roman" w:cs="Times New Roman"/>
          <w:sz w:val="24"/>
          <w:szCs w:val="24"/>
        </w:rPr>
        <w:t xml:space="preserve"> seadust täiendatakse §-ga 319</w:t>
      </w:r>
      <w:r w:rsidR="00FC51AB" w:rsidRPr="00472320">
        <w:rPr>
          <w:rFonts w:ascii="Times New Roman" w:hAnsi="Times New Roman" w:cs="Times New Roman"/>
          <w:sz w:val="24"/>
          <w:szCs w:val="24"/>
          <w:vertAlign w:val="superscript"/>
        </w:rPr>
        <w:t>1</w:t>
      </w:r>
      <w:r w:rsidR="00FC51AB" w:rsidRPr="00472320">
        <w:rPr>
          <w:rFonts w:ascii="Times New Roman" w:hAnsi="Times New Roman" w:cs="Times New Roman"/>
          <w:sz w:val="24"/>
          <w:szCs w:val="24"/>
        </w:rPr>
        <w:t xml:space="preserve"> järgmises sõnastuses:</w:t>
      </w:r>
    </w:p>
    <w:p w14:paraId="21C68CD7" w14:textId="77777777" w:rsidR="00FC51AB" w:rsidRPr="00472320" w:rsidRDefault="00FC51AB" w:rsidP="00135AC8">
      <w:pPr>
        <w:pStyle w:val="Vahedeta"/>
        <w:jc w:val="both"/>
        <w:rPr>
          <w:rFonts w:ascii="Times New Roman" w:hAnsi="Times New Roman" w:cs="Times New Roman"/>
          <w:sz w:val="24"/>
          <w:szCs w:val="24"/>
        </w:rPr>
      </w:pPr>
    </w:p>
    <w:p w14:paraId="7D93BC17" w14:textId="46D0BD06" w:rsidR="00FC51AB" w:rsidRPr="00472320" w:rsidRDefault="00FC51AB" w:rsidP="00135AC8">
      <w:pPr>
        <w:pStyle w:val="Vahedeta"/>
        <w:jc w:val="both"/>
        <w:rPr>
          <w:rFonts w:ascii="Times New Roman" w:hAnsi="Times New Roman" w:cs="Times New Roman"/>
          <w:b/>
          <w:bCs/>
          <w:sz w:val="24"/>
          <w:szCs w:val="24"/>
        </w:rPr>
      </w:pPr>
      <w:r w:rsidRPr="00472320">
        <w:rPr>
          <w:rFonts w:ascii="Times New Roman" w:hAnsi="Times New Roman" w:cs="Times New Roman"/>
          <w:sz w:val="24"/>
          <w:szCs w:val="24"/>
        </w:rPr>
        <w:t>„</w:t>
      </w:r>
      <w:r w:rsidRPr="00472320">
        <w:rPr>
          <w:rFonts w:ascii="Times New Roman" w:hAnsi="Times New Roman" w:cs="Times New Roman"/>
          <w:b/>
          <w:bCs/>
          <w:sz w:val="24"/>
          <w:szCs w:val="24"/>
        </w:rPr>
        <w:t>§ 319</w:t>
      </w:r>
      <w:r w:rsidRPr="00472320">
        <w:rPr>
          <w:rFonts w:ascii="Times New Roman" w:hAnsi="Times New Roman" w:cs="Times New Roman"/>
          <w:b/>
          <w:bCs/>
          <w:sz w:val="24"/>
          <w:szCs w:val="24"/>
          <w:vertAlign w:val="superscript"/>
        </w:rPr>
        <w:t>1</w:t>
      </w:r>
      <w:r w:rsidR="004825D5">
        <w:rPr>
          <w:rFonts w:ascii="Times New Roman" w:hAnsi="Times New Roman" w:cs="Times New Roman"/>
          <w:b/>
          <w:bCs/>
          <w:sz w:val="24"/>
          <w:szCs w:val="24"/>
        </w:rPr>
        <w:t>.</w:t>
      </w:r>
      <w:r w:rsidRPr="00472320">
        <w:rPr>
          <w:rFonts w:ascii="Times New Roman" w:hAnsi="Times New Roman" w:cs="Times New Roman"/>
          <w:b/>
          <w:bCs/>
          <w:sz w:val="24"/>
          <w:szCs w:val="24"/>
        </w:rPr>
        <w:t xml:space="preserve"> Rahvastikuregistritoiming</w:t>
      </w:r>
    </w:p>
    <w:p w14:paraId="5F0233BA" w14:textId="77777777" w:rsidR="00FC51AB" w:rsidRPr="00472320" w:rsidRDefault="00FC51AB" w:rsidP="00135AC8">
      <w:pPr>
        <w:pStyle w:val="Vahedeta"/>
        <w:jc w:val="both"/>
        <w:rPr>
          <w:rFonts w:ascii="Times New Roman" w:hAnsi="Times New Roman" w:cs="Times New Roman"/>
          <w:sz w:val="24"/>
          <w:szCs w:val="24"/>
        </w:rPr>
      </w:pPr>
    </w:p>
    <w:p w14:paraId="5254E632" w14:textId="1CB21F34" w:rsidR="00FC51AB" w:rsidRPr="00472320" w:rsidRDefault="00135AC8" w:rsidP="00135AC8">
      <w:pPr>
        <w:pStyle w:val="Vahedeta"/>
        <w:jc w:val="both"/>
        <w:rPr>
          <w:rFonts w:ascii="Times New Roman" w:hAnsi="Times New Roman" w:cs="Times New Roman"/>
          <w:sz w:val="24"/>
          <w:szCs w:val="24"/>
        </w:rPr>
      </w:pPr>
      <w:r w:rsidRPr="00472320">
        <w:rPr>
          <w:rFonts w:ascii="Times New Roman" w:hAnsi="Times New Roman" w:cs="Times New Roman"/>
          <w:sz w:val="24"/>
          <w:szCs w:val="24"/>
        </w:rPr>
        <w:t>(</w:t>
      </w:r>
      <w:r w:rsidR="0016525B" w:rsidRPr="00472320">
        <w:rPr>
          <w:rFonts w:ascii="Times New Roman" w:hAnsi="Times New Roman" w:cs="Times New Roman"/>
          <w:sz w:val="24"/>
          <w:szCs w:val="24"/>
        </w:rPr>
        <w:t>1</w:t>
      </w:r>
      <w:r w:rsidRPr="00472320">
        <w:rPr>
          <w:rFonts w:ascii="Times New Roman" w:hAnsi="Times New Roman" w:cs="Times New Roman"/>
          <w:sz w:val="24"/>
          <w:szCs w:val="24"/>
        </w:rPr>
        <w:t>) Isikule rahvastikuregistri seaduse § 45 lõikes 1 nimetatud rahvastikuregistri andmete väljastamise eest tasutakse riigilõivu 30 eurot.</w:t>
      </w:r>
    </w:p>
    <w:p w14:paraId="429B2E0F" w14:textId="77777777" w:rsidR="00135AC8" w:rsidRPr="00472320" w:rsidRDefault="00135AC8" w:rsidP="00135AC8">
      <w:pPr>
        <w:pStyle w:val="Vahedeta"/>
        <w:jc w:val="both"/>
        <w:rPr>
          <w:rFonts w:ascii="Times New Roman" w:hAnsi="Times New Roman" w:cs="Times New Roman"/>
          <w:sz w:val="24"/>
          <w:szCs w:val="24"/>
        </w:rPr>
      </w:pPr>
    </w:p>
    <w:p w14:paraId="51EBA366" w14:textId="54A5BF78" w:rsidR="00135AC8" w:rsidRPr="00472320" w:rsidRDefault="00135AC8" w:rsidP="00135AC8">
      <w:pPr>
        <w:spacing w:after="0"/>
        <w:jc w:val="both"/>
        <w:rPr>
          <w:rFonts w:ascii="Times New Roman" w:hAnsi="Times New Roman" w:cs="Times New Roman"/>
          <w:sz w:val="24"/>
          <w:szCs w:val="24"/>
        </w:rPr>
      </w:pPr>
      <w:r w:rsidRPr="00472320">
        <w:rPr>
          <w:rFonts w:ascii="Times New Roman" w:hAnsi="Times New Roman" w:cs="Times New Roman"/>
          <w:sz w:val="24"/>
          <w:szCs w:val="24"/>
        </w:rPr>
        <w:t>(</w:t>
      </w:r>
      <w:r w:rsidR="0016525B" w:rsidRPr="00472320">
        <w:rPr>
          <w:rFonts w:ascii="Times New Roman" w:hAnsi="Times New Roman" w:cs="Times New Roman"/>
          <w:sz w:val="24"/>
          <w:szCs w:val="24"/>
        </w:rPr>
        <w:t>2</w:t>
      </w:r>
      <w:r w:rsidRPr="00472320">
        <w:rPr>
          <w:rFonts w:ascii="Times New Roman" w:hAnsi="Times New Roman" w:cs="Times New Roman"/>
          <w:sz w:val="24"/>
          <w:szCs w:val="24"/>
        </w:rPr>
        <w:t xml:space="preserve">) </w:t>
      </w:r>
      <w:commentRangeStart w:id="73"/>
      <w:r w:rsidRPr="00472320">
        <w:rPr>
          <w:rFonts w:ascii="Times New Roman" w:hAnsi="Times New Roman" w:cs="Times New Roman"/>
          <w:sz w:val="24"/>
          <w:szCs w:val="24"/>
        </w:rPr>
        <w:t>Euroopa Parlamendi ja nõukogu määruse (EL) 2016/1191</w:t>
      </w:r>
      <w:commentRangeStart w:id="74"/>
      <w:ins w:id="75" w:author="Mari Koik" w:date="2024-04-04T10:21:00Z">
        <w:r w:rsidR="00A36605">
          <w:rPr>
            <w:rFonts w:ascii="Times New Roman" w:hAnsi="Times New Roman" w:cs="Times New Roman"/>
            <w:sz w:val="24"/>
            <w:szCs w:val="24"/>
          </w:rPr>
          <w:t xml:space="preserve"> </w:t>
        </w:r>
        <w:commentRangeEnd w:id="74"/>
        <w:r w:rsidR="00A36605">
          <w:rPr>
            <w:rStyle w:val="Kommentaariviide"/>
          </w:rPr>
          <w:commentReference w:id="74"/>
        </w:r>
      </w:ins>
      <w:r w:rsidRPr="00472320">
        <w:rPr>
          <w:rFonts w:ascii="Times New Roman" w:hAnsi="Times New Roman" w:cs="Times New Roman"/>
          <w:sz w:val="24"/>
          <w:szCs w:val="24"/>
        </w:rPr>
        <w:t>alusel mitmekeelse standardvormi ja sellele lisatava rahvastikuregistri andmete välja</w:t>
      </w:r>
      <w:r w:rsidR="004477EC" w:rsidRPr="00472320">
        <w:rPr>
          <w:rFonts w:ascii="Times New Roman" w:hAnsi="Times New Roman" w:cs="Times New Roman"/>
          <w:sz w:val="24"/>
          <w:szCs w:val="24"/>
        </w:rPr>
        <w:t>võtte</w:t>
      </w:r>
      <w:r w:rsidRPr="00472320">
        <w:rPr>
          <w:rFonts w:ascii="Times New Roman" w:hAnsi="Times New Roman" w:cs="Times New Roman"/>
          <w:sz w:val="24"/>
          <w:szCs w:val="24"/>
        </w:rPr>
        <w:t xml:space="preserve"> </w:t>
      </w:r>
      <w:ins w:id="76" w:author="Mari Koik" w:date="2024-04-04T10:45:00Z">
        <w:r w:rsidR="009A3CE9">
          <w:rPr>
            <w:rFonts w:ascii="Times New Roman" w:hAnsi="Times New Roman" w:cs="Times New Roman"/>
            <w:sz w:val="24"/>
            <w:szCs w:val="24"/>
          </w:rPr>
          <w:t xml:space="preserve">väljastamise </w:t>
        </w:r>
      </w:ins>
      <w:r w:rsidRPr="00472320">
        <w:rPr>
          <w:rFonts w:ascii="Times New Roman" w:hAnsi="Times New Roman" w:cs="Times New Roman"/>
          <w:sz w:val="24"/>
          <w:szCs w:val="24"/>
        </w:rPr>
        <w:t>eest välisesinduses tasutakse riigilõivu 50 eurot.</w:t>
      </w:r>
      <w:commentRangeEnd w:id="73"/>
      <w:r w:rsidR="009749A3">
        <w:rPr>
          <w:rStyle w:val="Kommentaariviide"/>
        </w:rPr>
        <w:commentReference w:id="73"/>
      </w:r>
    </w:p>
    <w:p w14:paraId="04C5E01C" w14:textId="77777777" w:rsidR="0016525B" w:rsidRPr="00472320" w:rsidRDefault="0016525B" w:rsidP="00135AC8">
      <w:pPr>
        <w:spacing w:after="0"/>
        <w:jc w:val="both"/>
        <w:rPr>
          <w:rFonts w:ascii="Times New Roman" w:hAnsi="Times New Roman" w:cs="Times New Roman"/>
          <w:sz w:val="24"/>
          <w:szCs w:val="24"/>
        </w:rPr>
      </w:pPr>
    </w:p>
    <w:p w14:paraId="0A78D1EE" w14:textId="01BC377C" w:rsidR="00135AC8" w:rsidRPr="00472320" w:rsidRDefault="0016525B" w:rsidP="00135AC8">
      <w:pPr>
        <w:pStyle w:val="Vahedeta"/>
        <w:jc w:val="both"/>
        <w:rPr>
          <w:rFonts w:ascii="Times New Roman" w:hAnsi="Times New Roman" w:cs="Times New Roman"/>
          <w:sz w:val="24"/>
          <w:szCs w:val="24"/>
        </w:rPr>
      </w:pPr>
      <w:r w:rsidRPr="00472320">
        <w:rPr>
          <w:rFonts w:ascii="Times New Roman" w:hAnsi="Times New Roman" w:cs="Times New Roman"/>
          <w:sz w:val="24"/>
          <w:szCs w:val="24"/>
        </w:rPr>
        <w:t>(3) Isiku õigustatud huvi korral rahvastikuregistri andmete väljastamise taotluse läbivaatamise eest tasutakse riigilõivu ühe isiku andmete kohta 30 eurot.</w:t>
      </w:r>
      <w:r w:rsidR="00782C47" w:rsidRPr="00472320">
        <w:rPr>
          <w:rFonts w:ascii="Times New Roman" w:hAnsi="Times New Roman" w:cs="Times New Roman"/>
          <w:sz w:val="24"/>
          <w:szCs w:val="24"/>
        </w:rPr>
        <w:t>“;</w:t>
      </w:r>
    </w:p>
    <w:p w14:paraId="26B76A8F" w14:textId="77777777" w:rsidR="00175951" w:rsidRPr="00472320" w:rsidRDefault="00175951" w:rsidP="00135AC8">
      <w:pPr>
        <w:spacing w:after="0"/>
        <w:jc w:val="both"/>
        <w:rPr>
          <w:rFonts w:ascii="Times New Roman" w:hAnsi="Times New Roman" w:cs="Times New Roman"/>
          <w:sz w:val="24"/>
          <w:szCs w:val="24"/>
        </w:rPr>
      </w:pPr>
    </w:p>
    <w:p w14:paraId="42F4A1AF" w14:textId="674AD862" w:rsidR="00F3347B" w:rsidRPr="00472320" w:rsidRDefault="00F77C03" w:rsidP="004D0E17">
      <w:pPr>
        <w:spacing w:after="0"/>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6</w:t>
      </w:r>
      <w:r w:rsidR="00F3347B" w:rsidRPr="00472320">
        <w:rPr>
          <w:rFonts w:ascii="Times New Roman" w:hAnsi="Times New Roman" w:cs="Times New Roman"/>
          <w:b/>
          <w:bCs/>
          <w:sz w:val="24"/>
          <w:szCs w:val="24"/>
        </w:rPr>
        <w:t>)</w:t>
      </w:r>
      <w:r w:rsidR="00F3347B" w:rsidRPr="00472320">
        <w:rPr>
          <w:rFonts w:ascii="Times New Roman" w:hAnsi="Times New Roman" w:cs="Times New Roman"/>
          <w:sz w:val="24"/>
          <w:szCs w:val="24"/>
        </w:rPr>
        <w:t xml:space="preserve"> </w:t>
      </w:r>
      <w:r w:rsidR="00B60512" w:rsidRPr="00472320">
        <w:rPr>
          <w:rFonts w:ascii="Times New Roman" w:hAnsi="Times New Roman" w:cs="Times New Roman"/>
          <w:sz w:val="24"/>
          <w:szCs w:val="24"/>
        </w:rPr>
        <w:t xml:space="preserve">paragrahvi 338 </w:t>
      </w:r>
      <w:r w:rsidR="00B74378" w:rsidRPr="00472320">
        <w:rPr>
          <w:rFonts w:ascii="Times New Roman" w:hAnsi="Times New Roman" w:cs="Times New Roman"/>
          <w:sz w:val="24"/>
          <w:szCs w:val="24"/>
        </w:rPr>
        <w:t xml:space="preserve">tekstis </w:t>
      </w:r>
      <w:r w:rsidR="00B60512" w:rsidRPr="00472320">
        <w:rPr>
          <w:rFonts w:ascii="Times New Roman" w:hAnsi="Times New Roman" w:cs="Times New Roman"/>
          <w:sz w:val="24"/>
          <w:szCs w:val="24"/>
        </w:rPr>
        <w:t>asendatakse arv „30“ arvuga „70“;</w:t>
      </w:r>
    </w:p>
    <w:p w14:paraId="7AFE3C34" w14:textId="06589C31" w:rsidR="00B60512" w:rsidRPr="00472320" w:rsidRDefault="00B60512" w:rsidP="004D0E17">
      <w:pPr>
        <w:spacing w:after="0"/>
        <w:jc w:val="both"/>
        <w:rPr>
          <w:rFonts w:ascii="Times New Roman" w:hAnsi="Times New Roman" w:cs="Times New Roman"/>
          <w:sz w:val="24"/>
          <w:szCs w:val="24"/>
        </w:rPr>
      </w:pPr>
    </w:p>
    <w:p w14:paraId="106CBCAD" w14:textId="0FEC23FD" w:rsidR="00B60512" w:rsidRPr="00472320" w:rsidRDefault="00F77C03" w:rsidP="004D0E17">
      <w:pPr>
        <w:spacing w:after="0"/>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7</w:t>
      </w:r>
      <w:r w:rsidR="00B60512" w:rsidRPr="00472320">
        <w:rPr>
          <w:rFonts w:ascii="Times New Roman" w:hAnsi="Times New Roman" w:cs="Times New Roman"/>
          <w:b/>
          <w:bCs/>
          <w:sz w:val="24"/>
          <w:szCs w:val="24"/>
        </w:rPr>
        <w:t>)</w:t>
      </w:r>
      <w:r w:rsidR="00B60512" w:rsidRPr="00472320">
        <w:rPr>
          <w:rFonts w:ascii="Times New Roman" w:hAnsi="Times New Roman" w:cs="Times New Roman"/>
          <w:sz w:val="24"/>
          <w:szCs w:val="24"/>
        </w:rPr>
        <w:t xml:space="preserve"> paragrahvi 339 </w:t>
      </w:r>
      <w:r w:rsidR="00B74378" w:rsidRPr="00472320">
        <w:rPr>
          <w:rFonts w:ascii="Times New Roman" w:hAnsi="Times New Roman" w:cs="Times New Roman"/>
          <w:sz w:val="24"/>
          <w:szCs w:val="24"/>
        </w:rPr>
        <w:t xml:space="preserve">tekstis </w:t>
      </w:r>
      <w:r w:rsidR="00B60512" w:rsidRPr="00472320">
        <w:rPr>
          <w:rFonts w:ascii="Times New Roman" w:hAnsi="Times New Roman" w:cs="Times New Roman"/>
          <w:sz w:val="24"/>
          <w:szCs w:val="24"/>
        </w:rPr>
        <w:t>asendatakse arv „50“ arvuga „90“</w:t>
      </w:r>
      <w:r w:rsidR="004D0E17" w:rsidRPr="00472320">
        <w:rPr>
          <w:rFonts w:ascii="Times New Roman" w:hAnsi="Times New Roman" w:cs="Times New Roman"/>
          <w:sz w:val="24"/>
          <w:szCs w:val="24"/>
        </w:rPr>
        <w:t>;</w:t>
      </w:r>
    </w:p>
    <w:p w14:paraId="54D2953F" w14:textId="77777777" w:rsidR="0016525B" w:rsidRPr="00472320" w:rsidRDefault="0016525B" w:rsidP="004D0E17">
      <w:pPr>
        <w:spacing w:after="0"/>
        <w:jc w:val="both"/>
        <w:rPr>
          <w:rFonts w:ascii="Times New Roman" w:hAnsi="Times New Roman" w:cs="Times New Roman"/>
          <w:sz w:val="24"/>
          <w:szCs w:val="24"/>
        </w:rPr>
      </w:pPr>
    </w:p>
    <w:p w14:paraId="7B236CFB" w14:textId="768EE328" w:rsidR="00B60512" w:rsidRPr="00472320" w:rsidRDefault="008C06CE" w:rsidP="004D0E17">
      <w:pPr>
        <w:spacing w:after="0"/>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8</w:t>
      </w:r>
      <w:r w:rsidR="00B60512" w:rsidRPr="00472320">
        <w:rPr>
          <w:rFonts w:ascii="Times New Roman" w:hAnsi="Times New Roman" w:cs="Times New Roman"/>
          <w:b/>
          <w:bCs/>
          <w:sz w:val="24"/>
          <w:szCs w:val="24"/>
        </w:rPr>
        <w:t>)</w:t>
      </w:r>
      <w:r w:rsidR="00B60512" w:rsidRPr="00472320">
        <w:rPr>
          <w:rFonts w:ascii="Times New Roman" w:hAnsi="Times New Roman" w:cs="Times New Roman"/>
          <w:sz w:val="24"/>
          <w:szCs w:val="24"/>
        </w:rPr>
        <w:t xml:space="preserve"> paragrahvi 340 lõigetes 1, 2, 3</w:t>
      </w:r>
      <w:r w:rsidR="009E03D4" w:rsidRPr="00472320">
        <w:rPr>
          <w:rFonts w:ascii="Times New Roman" w:hAnsi="Times New Roman" w:cs="Times New Roman"/>
          <w:sz w:val="24"/>
          <w:szCs w:val="24"/>
        </w:rPr>
        <w:t xml:space="preserve"> ja</w:t>
      </w:r>
      <w:r w:rsidR="00B60512" w:rsidRPr="00472320">
        <w:rPr>
          <w:rFonts w:ascii="Times New Roman" w:hAnsi="Times New Roman" w:cs="Times New Roman"/>
          <w:sz w:val="24"/>
          <w:szCs w:val="24"/>
        </w:rPr>
        <w:t xml:space="preserve"> 3</w:t>
      </w:r>
      <w:r w:rsidR="00B60512" w:rsidRPr="00472320">
        <w:rPr>
          <w:rFonts w:ascii="Times New Roman" w:hAnsi="Times New Roman" w:cs="Times New Roman"/>
          <w:sz w:val="24"/>
          <w:szCs w:val="24"/>
          <w:vertAlign w:val="superscript"/>
        </w:rPr>
        <w:t>1</w:t>
      </w:r>
      <w:r w:rsidR="00B60512" w:rsidRPr="00472320">
        <w:rPr>
          <w:rFonts w:ascii="Times New Roman" w:hAnsi="Times New Roman" w:cs="Times New Roman"/>
          <w:sz w:val="24"/>
          <w:szCs w:val="24"/>
        </w:rPr>
        <w:t xml:space="preserve">, </w:t>
      </w:r>
      <w:r w:rsidR="009E03D4" w:rsidRPr="00472320">
        <w:rPr>
          <w:rFonts w:ascii="Times New Roman" w:hAnsi="Times New Roman" w:cs="Times New Roman"/>
          <w:sz w:val="24"/>
          <w:szCs w:val="24"/>
        </w:rPr>
        <w:t>§ 341 lõikes 2 ja § 341</w:t>
      </w:r>
      <w:r w:rsidR="009E03D4" w:rsidRPr="00472320">
        <w:rPr>
          <w:rFonts w:ascii="Times New Roman" w:hAnsi="Times New Roman" w:cs="Times New Roman"/>
          <w:sz w:val="24"/>
          <w:szCs w:val="24"/>
          <w:vertAlign w:val="superscript"/>
        </w:rPr>
        <w:t>4</w:t>
      </w:r>
      <w:r w:rsidR="009E03D4" w:rsidRPr="00472320">
        <w:rPr>
          <w:rFonts w:ascii="Times New Roman" w:hAnsi="Times New Roman" w:cs="Times New Roman"/>
          <w:sz w:val="24"/>
          <w:szCs w:val="24"/>
        </w:rPr>
        <w:t xml:space="preserve"> </w:t>
      </w:r>
      <w:r w:rsidR="00B74378" w:rsidRPr="00472320">
        <w:rPr>
          <w:rFonts w:ascii="Times New Roman" w:hAnsi="Times New Roman" w:cs="Times New Roman"/>
          <w:sz w:val="24"/>
          <w:szCs w:val="24"/>
        </w:rPr>
        <w:t xml:space="preserve">tekstis </w:t>
      </w:r>
      <w:r w:rsidR="009E03D4" w:rsidRPr="00472320">
        <w:rPr>
          <w:rFonts w:ascii="Times New Roman" w:hAnsi="Times New Roman" w:cs="Times New Roman"/>
          <w:sz w:val="24"/>
          <w:szCs w:val="24"/>
        </w:rPr>
        <w:t>asendatakse arv „10“ arvuga „20“</w:t>
      </w:r>
      <w:r w:rsidR="004D0E17" w:rsidRPr="00472320">
        <w:rPr>
          <w:rFonts w:ascii="Times New Roman" w:hAnsi="Times New Roman" w:cs="Times New Roman"/>
          <w:sz w:val="24"/>
          <w:szCs w:val="24"/>
        </w:rPr>
        <w:t>;</w:t>
      </w:r>
    </w:p>
    <w:p w14:paraId="2ED65AA9" w14:textId="7060C3E2" w:rsidR="005F5F4E" w:rsidRPr="00472320" w:rsidRDefault="005F5F4E" w:rsidP="004D0E17">
      <w:pPr>
        <w:spacing w:after="0"/>
        <w:jc w:val="both"/>
        <w:rPr>
          <w:rFonts w:ascii="Times New Roman" w:hAnsi="Times New Roman" w:cs="Times New Roman"/>
          <w:sz w:val="24"/>
          <w:szCs w:val="24"/>
        </w:rPr>
      </w:pPr>
    </w:p>
    <w:p w14:paraId="4B47A1AC" w14:textId="2FE728F2" w:rsidR="005F5F4E" w:rsidRPr="00472320" w:rsidRDefault="00057FC8" w:rsidP="004D0E17">
      <w:pPr>
        <w:spacing w:after="0"/>
        <w:jc w:val="both"/>
        <w:rPr>
          <w:rFonts w:ascii="Times New Roman" w:hAnsi="Times New Roman" w:cs="Times New Roman"/>
          <w:sz w:val="24"/>
          <w:szCs w:val="24"/>
        </w:rPr>
      </w:pPr>
      <w:r>
        <w:rPr>
          <w:rFonts w:ascii="Times New Roman" w:hAnsi="Times New Roman" w:cs="Times New Roman"/>
          <w:b/>
          <w:bCs/>
          <w:sz w:val="24"/>
          <w:szCs w:val="24"/>
        </w:rPr>
        <w:t>8</w:t>
      </w:r>
      <w:r w:rsidR="00C22591">
        <w:rPr>
          <w:rFonts w:ascii="Times New Roman" w:hAnsi="Times New Roman" w:cs="Times New Roman"/>
          <w:b/>
          <w:bCs/>
          <w:sz w:val="24"/>
          <w:szCs w:val="24"/>
        </w:rPr>
        <w:t>9</w:t>
      </w:r>
      <w:r w:rsidR="005F5F4E" w:rsidRPr="00472320">
        <w:rPr>
          <w:rFonts w:ascii="Times New Roman" w:hAnsi="Times New Roman" w:cs="Times New Roman"/>
          <w:b/>
          <w:bCs/>
          <w:sz w:val="24"/>
          <w:szCs w:val="24"/>
        </w:rPr>
        <w:t>)</w:t>
      </w:r>
      <w:r w:rsidR="005F5F4E" w:rsidRPr="00472320">
        <w:rPr>
          <w:rFonts w:ascii="Times New Roman" w:hAnsi="Times New Roman" w:cs="Times New Roman"/>
          <w:sz w:val="24"/>
          <w:szCs w:val="24"/>
        </w:rPr>
        <w:t xml:space="preserve"> paragrahvi 340 täiendatakse lõikega 1</w:t>
      </w:r>
      <w:r w:rsidR="005F5F4E" w:rsidRPr="00472320">
        <w:rPr>
          <w:rFonts w:ascii="Times New Roman" w:hAnsi="Times New Roman" w:cs="Times New Roman"/>
          <w:sz w:val="24"/>
          <w:szCs w:val="24"/>
          <w:vertAlign w:val="superscript"/>
        </w:rPr>
        <w:t>2</w:t>
      </w:r>
      <w:r w:rsidR="005F5F4E" w:rsidRPr="00472320">
        <w:rPr>
          <w:rFonts w:ascii="Times New Roman" w:hAnsi="Times New Roman" w:cs="Times New Roman"/>
          <w:sz w:val="24"/>
          <w:szCs w:val="24"/>
        </w:rPr>
        <w:t xml:space="preserve"> järgmises sõnastuses:</w:t>
      </w:r>
    </w:p>
    <w:p w14:paraId="63F4AEA7" w14:textId="3CDD1E26" w:rsidR="005F5F4E" w:rsidRPr="00472320" w:rsidRDefault="005F5F4E" w:rsidP="004D0E17">
      <w:pPr>
        <w:spacing w:after="0"/>
        <w:jc w:val="both"/>
        <w:rPr>
          <w:rFonts w:ascii="Times New Roman" w:hAnsi="Times New Roman" w:cs="Times New Roman"/>
          <w:sz w:val="24"/>
          <w:szCs w:val="24"/>
        </w:rPr>
      </w:pPr>
    </w:p>
    <w:p w14:paraId="09DA7DB6" w14:textId="24C38845" w:rsidR="005F5F4E" w:rsidRPr="00472320" w:rsidRDefault="005F5F4E"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„(1</w:t>
      </w:r>
      <w:r w:rsidRPr="00472320">
        <w:rPr>
          <w:rFonts w:ascii="Times New Roman" w:hAnsi="Times New Roman" w:cs="Times New Roman"/>
          <w:sz w:val="24"/>
          <w:szCs w:val="24"/>
          <w:vertAlign w:val="superscript"/>
        </w:rPr>
        <w:t>2</w:t>
      </w:r>
      <w:r w:rsidRPr="00472320">
        <w:rPr>
          <w:rFonts w:ascii="Times New Roman" w:hAnsi="Times New Roman" w:cs="Times New Roman"/>
          <w:sz w:val="24"/>
          <w:szCs w:val="24"/>
        </w:rPr>
        <w:t xml:space="preserve">) </w:t>
      </w:r>
      <w:r w:rsidR="00A9339B" w:rsidRPr="00472320">
        <w:rPr>
          <w:rFonts w:ascii="Times New Roman" w:hAnsi="Times New Roman" w:cs="Times New Roman"/>
          <w:sz w:val="24"/>
          <w:szCs w:val="24"/>
        </w:rPr>
        <w:t>K</w:t>
      </w:r>
      <w:r w:rsidR="0069450B" w:rsidRPr="00472320">
        <w:rPr>
          <w:rFonts w:ascii="Times New Roman" w:hAnsi="Times New Roman" w:cs="Times New Roman"/>
          <w:sz w:val="24"/>
          <w:szCs w:val="24"/>
        </w:rPr>
        <w:t>ui k</w:t>
      </w:r>
      <w:r w:rsidR="00A9339B" w:rsidRPr="00472320">
        <w:rPr>
          <w:rFonts w:ascii="Times New Roman" w:hAnsi="Times New Roman" w:cs="Times New Roman"/>
          <w:sz w:val="24"/>
          <w:szCs w:val="24"/>
        </w:rPr>
        <w:t>äesoleva paragrahvi lõikes 1 nimetatud tõend</w:t>
      </w:r>
      <w:r w:rsidR="0069450B" w:rsidRPr="00472320">
        <w:rPr>
          <w:rFonts w:ascii="Times New Roman" w:hAnsi="Times New Roman" w:cs="Times New Roman"/>
          <w:sz w:val="24"/>
          <w:szCs w:val="24"/>
        </w:rPr>
        <w:t xml:space="preserve"> väljastatakse</w:t>
      </w:r>
      <w:r w:rsidRPr="00472320">
        <w:rPr>
          <w:rFonts w:ascii="Times New Roman" w:hAnsi="Times New Roman" w:cs="Times New Roman"/>
          <w:sz w:val="24"/>
          <w:szCs w:val="24"/>
        </w:rPr>
        <w:t xml:space="preserve"> </w:t>
      </w:r>
      <w:ins w:id="77" w:author="Mari Koik" w:date="2024-04-04T18:27:00Z">
        <w:r w:rsidR="008A38B9" w:rsidRPr="00472320">
          <w:rPr>
            <w:rFonts w:ascii="Times New Roman" w:hAnsi="Times New Roman" w:cs="Times New Roman"/>
            <w:sz w:val="24"/>
            <w:szCs w:val="24"/>
          </w:rPr>
          <w:t>turvalises veebikeskkonnas</w:t>
        </w:r>
        <w:r w:rsidR="008A38B9">
          <w:rPr>
            <w:rFonts w:ascii="Times New Roman" w:hAnsi="Times New Roman" w:cs="Times New Roman"/>
            <w:sz w:val="24"/>
            <w:szCs w:val="24"/>
          </w:rPr>
          <w:t xml:space="preserve"> </w:t>
        </w:r>
      </w:ins>
      <w:r w:rsidRPr="00472320">
        <w:rPr>
          <w:rFonts w:ascii="Times New Roman" w:hAnsi="Times New Roman" w:cs="Times New Roman"/>
          <w:sz w:val="24"/>
          <w:szCs w:val="24"/>
        </w:rPr>
        <w:t xml:space="preserve">ametniku vahetu </w:t>
      </w:r>
      <w:commentRangeStart w:id="78"/>
      <w:r w:rsidRPr="00472320">
        <w:rPr>
          <w:rFonts w:ascii="Times New Roman" w:hAnsi="Times New Roman" w:cs="Times New Roman"/>
          <w:sz w:val="24"/>
          <w:szCs w:val="24"/>
        </w:rPr>
        <w:t>sekkumiseta</w:t>
      </w:r>
      <w:del w:id="79" w:author="Mari Koik" w:date="2024-04-04T18:27:00Z">
        <w:r w:rsidRPr="00472320" w:rsidDel="008A38B9">
          <w:rPr>
            <w:rFonts w:ascii="Times New Roman" w:hAnsi="Times New Roman" w:cs="Times New Roman"/>
            <w:sz w:val="24"/>
            <w:szCs w:val="24"/>
          </w:rPr>
          <w:delText xml:space="preserve"> turvalises veebikeskkonnas</w:delText>
        </w:r>
        <w:commentRangeEnd w:id="78"/>
        <w:r w:rsidR="009A3CE9" w:rsidDel="008A38B9">
          <w:rPr>
            <w:rStyle w:val="Kommentaariviide"/>
          </w:rPr>
          <w:commentReference w:id="78"/>
        </w:r>
      </w:del>
      <w:r w:rsidR="0069450B" w:rsidRPr="00472320">
        <w:rPr>
          <w:rFonts w:ascii="Times New Roman" w:hAnsi="Times New Roman" w:cs="Times New Roman"/>
          <w:sz w:val="24"/>
          <w:szCs w:val="24"/>
        </w:rPr>
        <w:t xml:space="preserve">, </w:t>
      </w:r>
      <w:r w:rsidRPr="00472320">
        <w:rPr>
          <w:rFonts w:ascii="Times New Roman" w:hAnsi="Times New Roman" w:cs="Times New Roman"/>
          <w:sz w:val="24"/>
          <w:szCs w:val="24"/>
        </w:rPr>
        <w:t>tasutakse riigilõivu 5 eurot.</w:t>
      </w:r>
      <w:r w:rsidR="004D0E17" w:rsidRPr="00472320">
        <w:rPr>
          <w:rFonts w:ascii="Times New Roman" w:hAnsi="Times New Roman" w:cs="Times New Roman"/>
          <w:sz w:val="24"/>
          <w:szCs w:val="24"/>
        </w:rPr>
        <w:t>“;</w:t>
      </w:r>
    </w:p>
    <w:p w14:paraId="044CAD34" w14:textId="0C9D5B31" w:rsidR="009E03D4" w:rsidRPr="00472320" w:rsidRDefault="009E03D4" w:rsidP="004D0E17">
      <w:pPr>
        <w:spacing w:after="0"/>
        <w:jc w:val="both"/>
        <w:rPr>
          <w:rFonts w:ascii="Times New Roman" w:hAnsi="Times New Roman" w:cs="Times New Roman"/>
          <w:sz w:val="24"/>
          <w:szCs w:val="24"/>
        </w:rPr>
      </w:pPr>
    </w:p>
    <w:p w14:paraId="5744B6E5" w14:textId="4F8BCDD4" w:rsidR="0069450B" w:rsidRPr="00472320" w:rsidRDefault="00C22591"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90</w:t>
      </w:r>
      <w:r w:rsidR="009E03D4" w:rsidRPr="00472320">
        <w:rPr>
          <w:rFonts w:ascii="Times New Roman" w:hAnsi="Times New Roman" w:cs="Times New Roman"/>
          <w:b/>
          <w:bCs/>
          <w:sz w:val="24"/>
          <w:szCs w:val="24"/>
        </w:rPr>
        <w:t>)</w:t>
      </w:r>
      <w:r w:rsidR="009E03D4" w:rsidRPr="00472320">
        <w:rPr>
          <w:rFonts w:ascii="Times New Roman" w:hAnsi="Times New Roman" w:cs="Times New Roman"/>
          <w:sz w:val="24"/>
          <w:szCs w:val="24"/>
        </w:rPr>
        <w:t xml:space="preserve"> paragrahvi 340 lõikes 4 ja § 341</w:t>
      </w:r>
      <w:r w:rsidR="009E03D4" w:rsidRPr="00472320">
        <w:rPr>
          <w:rFonts w:ascii="Times New Roman" w:hAnsi="Times New Roman" w:cs="Times New Roman"/>
          <w:sz w:val="24"/>
          <w:szCs w:val="24"/>
          <w:vertAlign w:val="superscript"/>
        </w:rPr>
        <w:t>2</w:t>
      </w:r>
      <w:r w:rsidR="009E03D4" w:rsidRPr="00472320">
        <w:rPr>
          <w:rFonts w:ascii="Times New Roman" w:hAnsi="Times New Roman" w:cs="Times New Roman"/>
          <w:sz w:val="24"/>
          <w:szCs w:val="24"/>
        </w:rPr>
        <w:t xml:space="preserve"> </w:t>
      </w:r>
      <w:r w:rsidR="00BB7905" w:rsidRPr="00472320">
        <w:rPr>
          <w:rFonts w:ascii="Times New Roman" w:hAnsi="Times New Roman" w:cs="Times New Roman"/>
          <w:sz w:val="24"/>
          <w:szCs w:val="24"/>
        </w:rPr>
        <w:t xml:space="preserve">tekstis </w:t>
      </w:r>
      <w:r w:rsidR="009E03D4" w:rsidRPr="00472320">
        <w:rPr>
          <w:rFonts w:ascii="Times New Roman" w:hAnsi="Times New Roman" w:cs="Times New Roman"/>
          <w:sz w:val="24"/>
          <w:szCs w:val="24"/>
        </w:rPr>
        <w:t>asendatakse arv „20“ arvuga „40“;</w:t>
      </w:r>
    </w:p>
    <w:p w14:paraId="4DEEE1C1" w14:textId="77777777" w:rsidR="005B616D" w:rsidRPr="00472320" w:rsidRDefault="005B616D" w:rsidP="004D0E17">
      <w:pPr>
        <w:spacing w:after="0"/>
        <w:jc w:val="both"/>
        <w:rPr>
          <w:rFonts w:ascii="Times New Roman" w:hAnsi="Times New Roman" w:cs="Times New Roman"/>
          <w:sz w:val="24"/>
          <w:szCs w:val="24"/>
        </w:rPr>
      </w:pPr>
    </w:p>
    <w:p w14:paraId="46977B03" w14:textId="6EBDBEE5" w:rsidR="005B616D" w:rsidRPr="00472320" w:rsidRDefault="00C22591"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91</w:t>
      </w:r>
      <w:r w:rsidR="005B616D" w:rsidRPr="00472320">
        <w:rPr>
          <w:rFonts w:ascii="Times New Roman" w:hAnsi="Times New Roman" w:cs="Times New Roman"/>
          <w:b/>
          <w:bCs/>
          <w:sz w:val="24"/>
          <w:szCs w:val="24"/>
        </w:rPr>
        <w:t>)</w:t>
      </w:r>
      <w:r w:rsidR="005B616D" w:rsidRPr="00472320">
        <w:rPr>
          <w:rFonts w:ascii="Times New Roman" w:hAnsi="Times New Roman" w:cs="Times New Roman"/>
          <w:sz w:val="24"/>
          <w:szCs w:val="24"/>
        </w:rPr>
        <w:t xml:space="preserve"> paragrahvi 340 lõiget 4 täiendatakse pärast sõnu „korduva tõendi“ sõnaga „</w:t>
      </w:r>
      <w:r w:rsidR="00C546D1" w:rsidRPr="00472320">
        <w:rPr>
          <w:rFonts w:ascii="Times New Roman" w:hAnsi="Times New Roman" w:cs="Times New Roman"/>
          <w:sz w:val="24"/>
          <w:szCs w:val="24"/>
        </w:rPr>
        <w:t xml:space="preserve">või </w:t>
      </w:r>
      <w:r w:rsidR="005B616D" w:rsidRPr="00472320">
        <w:rPr>
          <w:rFonts w:ascii="Times New Roman" w:hAnsi="Times New Roman" w:cs="Times New Roman"/>
          <w:sz w:val="24"/>
          <w:szCs w:val="24"/>
        </w:rPr>
        <w:t>abieluvõimetõendi“;</w:t>
      </w:r>
    </w:p>
    <w:p w14:paraId="001C26A0" w14:textId="77777777" w:rsidR="007E3C1C" w:rsidRPr="00472320" w:rsidRDefault="007E3C1C" w:rsidP="004D0E17">
      <w:pPr>
        <w:spacing w:after="0"/>
        <w:jc w:val="both"/>
        <w:rPr>
          <w:rFonts w:ascii="Times New Roman" w:hAnsi="Times New Roman" w:cs="Times New Roman"/>
          <w:sz w:val="24"/>
          <w:szCs w:val="24"/>
        </w:rPr>
      </w:pPr>
    </w:p>
    <w:p w14:paraId="428E4E1C" w14:textId="2E6D881F" w:rsidR="0069450B" w:rsidRPr="00472320" w:rsidRDefault="00C22591" w:rsidP="004D0E17">
      <w:pPr>
        <w:spacing w:after="0"/>
        <w:jc w:val="both"/>
        <w:rPr>
          <w:rFonts w:ascii="Times New Roman" w:hAnsi="Times New Roman" w:cs="Times New Roman"/>
          <w:sz w:val="24"/>
          <w:szCs w:val="24"/>
        </w:rPr>
      </w:pPr>
      <w:r>
        <w:rPr>
          <w:rFonts w:ascii="Times New Roman" w:hAnsi="Times New Roman" w:cs="Times New Roman"/>
          <w:b/>
          <w:bCs/>
          <w:sz w:val="24"/>
          <w:szCs w:val="24"/>
        </w:rPr>
        <w:lastRenderedPageBreak/>
        <w:t>92</w:t>
      </w:r>
      <w:r w:rsidR="0069450B" w:rsidRPr="00472320">
        <w:rPr>
          <w:rFonts w:ascii="Times New Roman" w:hAnsi="Times New Roman" w:cs="Times New Roman"/>
          <w:b/>
          <w:bCs/>
          <w:sz w:val="24"/>
          <w:szCs w:val="24"/>
        </w:rPr>
        <w:t>)</w:t>
      </w:r>
      <w:r w:rsidR="0069450B" w:rsidRPr="00472320">
        <w:rPr>
          <w:rFonts w:ascii="Times New Roman" w:hAnsi="Times New Roman" w:cs="Times New Roman"/>
          <w:sz w:val="24"/>
          <w:szCs w:val="24"/>
        </w:rPr>
        <w:t xml:space="preserve"> paragrahvi 341 täiendatakse lõikega 2</w:t>
      </w:r>
      <w:r w:rsidR="0069450B" w:rsidRPr="00472320">
        <w:rPr>
          <w:rFonts w:ascii="Times New Roman" w:hAnsi="Times New Roman" w:cs="Times New Roman"/>
          <w:sz w:val="24"/>
          <w:szCs w:val="24"/>
          <w:vertAlign w:val="superscript"/>
        </w:rPr>
        <w:t>1</w:t>
      </w:r>
      <w:r w:rsidR="00BB7905" w:rsidRPr="00472320">
        <w:rPr>
          <w:rFonts w:ascii="Times New Roman" w:hAnsi="Times New Roman" w:cs="Times New Roman"/>
          <w:sz w:val="24"/>
          <w:szCs w:val="24"/>
        </w:rPr>
        <w:t xml:space="preserve"> järgmises sõnastuses</w:t>
      </w:r>
      <w:r w:rsidR="0069450B" w:rsidRPr="00472320">
        <w:rPr>
          <w:rFonts w:ascii="Times New Roman" w:hAnsi="Times New Roman" w:cs="Times New Roman"/>
          <w:sz w:val="24"/>
          <w:szCs w:val="24"/>
        </w:rPr>
        <w:t>:</w:t>
      </w:r>
    </w:p>
    <w:p w14:paraId="7BB0FAC0" w14:textId="77777777" w:rsidR="0069450B" w:rsidRPr="00472320" w:rsidRDefault="0069450B" w:rsidP="004D0E17">
      <w:pPr>
        <w:spacing w:after="0"/>
        <w:jc w:val="both"/>
        <w:rPr>
          <w:rFonts w:ascii="Times New Roman" w:hAnsi="Times New Roman" w:cs="Times New Roman"/>
          <w:sz w:val="24"/>
          <w:szCs w:val="24"/>
        </w:rPr>
      </w:pPr>
    </w:p>
    <w:p w14:paraId="04A44C6D" w14:textId="3B156A30" w:rsidR="0069450B" w:rsidRPr="00472320" w:rsidRDefault="0069450B"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„(2</w:t>
      </w:r>
      <w:r w:rsidRPr="00472320">
        <w:rPr>
          <w:rFonts w:ascii="Times New Roman" w:hAnsi="Times New Roman" w:cs="Times New Roman"/>
          <w:sz w:val="24"/>
          <w:szCs w:val="24"/>
          <w:vertAlign w:val="superscript"/>
        </w:rPr>
        <w:t>1</w:t>
      </w:r>
      <w:r w:rsidRPr="00472320">
        <w:rPr>
          <w:rFonts w:ascii="Times New Roman" w:hAnsi="Times New Roman" w:cs="Times New Roman"/>
          <w:sz w:val="24"/>
          <w:szCs w:val="24"/>
        </w:rPr>
        <w:t xml:space="preserve">) Kui käesoleva paragrahvi lõikes 2 nimetatud väljavõte väljastatakse </w:t>
      </w:r>
      <w:ins w:id="80" w:author="Mari Koik" w:date="2024-04-04T18:29:00Z">
        <w:r w:rsidR="00232655" w:rsidRPr="00472320">
          <w:rPr>
            <w:rFonts w:ascii="Times New Roman" w:hAnsi="Times New Roman" w:cs="Times New Roman"/>
            <w:sz w:val="24"/>
            <w:szCs w:val="24"/>
          </w:rPr>
          <w:t xml:space="preserve">turvalises veebikeskkonnas </w:t>
        </w:r>
      </w:ins>
      <w:r w:rsidRPr="00472320">
        <w:rPr>
          <w:rFonts w:ascii="Times New Roman" w:hAnsi="Times New Roman" w:cs="Times New Roman"/>
          <w:sz w:val="24"/>
          <w:szCs w:val="24"/>
        </w:rPr>
        <w:t>ametniku vahetu sekkumiseta</w:t>
      </w:r>
      <w:del w:id="81" w:author="Mari Koik" w:date="2024-04-04T18:29:00Z">
        <w:r w:rsidRPr="00472320" w:rsidDel="00232655">
          <w:rPr>
            <w:rFonts w:ascii="Times New Roman" w:hAnsi="Times New Roman" w:cs="Times New Roman"/>
            <w:sz w:val="24"/>
            <w:szCs w:val="24"/>
          </w:rPr>
          <w:delText xml:space="preserve"> turvalises veebikeskkonnas</w:delText>
        </w:r>
      </w:del>
      <w:r w:rsidRPr="00472320">
        <w:rPr>
          <w:rFonts w:ascii="Times New Roman" w:hAnsi="Times New Roman" w:cs="Times New Roman"/>
          <w:sz w:val="24"/>
          <w:szCs w:val="24"/>
        </w:rPr>
        <w:t>, tasutakse riigilõivu 5 eurot.</w:t>
      </w:r>
      <w:r w:rsidR="00BB7905" w:rsidRPr="00472320">
        <w:rPr>
          <w:rFonts w:ascii="Times New Roman" w:hAnsi="Times New Roman" w:cs="Times New Roman"/>
          <w:sz w:val="24"/>
          <w:szCs w:val="24"/>
        </w:rPr>
        <w:t>“;</w:t>
      </w:r>
    </w:p>
    <w:p w14:paraId="2D8C7110" w14:textId="7FDA4814" w:rsidR="009E03D4" w:rsidRPr="00472320" w:rsidRDefault="009E03D4" w:rsidP="004D0E17">
      <w:pPr>
        <w:spacing w:after="0"/>
        <w:jc w:val="both"/>
        <w:rPr>
          <w:rFonts w:ascii="Times New Roman" w:hAnsi="Times New Roman" w:cs="Times New Roman"/>
          <w:sz w:val="24"/>
          <w:szCs w:val="24"/>
        </w:rPr>
      </w:pPr>
    </w:p>
    <w:p w14:paraId="5E13E106" w14:textId="17C2645D" w:rsidR="006D3E61" w:rsidRPr="00472320" w:rsidRDefault="00C22591"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93</w:t>
      </w:r>
      <w:r w:rsidR="009E03D4" w:rsidRPr="00472320">
        <w:rPr>
          <w:rFonts w:ascii="Times New Roman" w:hAnsi="Times New Roman" w:cs="Times New Roman"/>
          <w:b/>
          <w:bCs/>
          <w:sz w:val="24"/>
          <w:szCs w:val="24"/>
        </w:rPr>
        <w:t>)</w:t>
      </w:r>
      <w:r w:rsidR="009E03D4" w:rsidRPr="00472320">
        <w:rPr>
          <w:rFonts w:ascii="Times New Roman" w:hAnsi="Times New Roman" w:cs="Times New Roman"/>
          <w:sz w:val="24"/>
          <w:szCs w:val="24"/>
        </w:rPr>
        <w:t xml:space="preserve"> paragrahvi 341</w:t>
      </w:r>
      <w:r w:rsidR="009E03D4" w:rsidRPr="00472320">
        <w:rPr>
          <w:rFonts w:ascii="Times New Roman" w:hAnsi="Times New Roman" w:cs="Times New Roman"/>
          <w:sz w:val="24"/>
          <w:szCs w:val="24"/>
          <w:vertAlign w:val="superscript"/>
        </w:rPr>
        <w:t>1</w:t>
      </w:r>
      <w:r w:rsidR="009E03D4" w:rsidRPr="00472320">
        <w:rPr>
          <w:rFonts w:ascii="Times New Roman" w:hAnsi="Times New Roman" w:cs="Times New Roman"/>
          <w:sz w:val="24"/>
          <w:szCs w:val="24"/>
        </w:rPr>
        <w:t xml:space="preserve"> </w:t>
      </w:r>
      <w:r w:rsidR="00BB7905" w:rsidRPr="00472320">
        <w:rPr>
          <w:rFonts w:ascii="Times New Roman" w:hAnsi="Times New Roman" w:cs="Times New Roman"/>
          <w:sz w:val="24"/>
          <w:szCs w:val="24"/>
        </w:rPr>
        <w:t xml:space="preserve">tekstis </w:t>
      </w:r>
      <w:r w:rsidR="009E03D4" w:rsidRPr="00472320">
        <w:rPr>
          <w:rFonts w:ascii="Times New Roman" w:hAnsi="Times New Roman" w:cs="Times New Roman"/>
          <w:sz w:val="24"/>
          <w:szCs w:val="24"/>
        </w:rPr>
        <w:t>asendatakse arv „15“ arvuga „20“</w:t>
      </w:r>
      <w:r w:rsidR="00351B6C" w:rsidRPr="00472320">
        <w:rPr>
          <w:rFonts w:ascii="Times New Roman" w:hAnsi="Times New Roman" w:cs="Times New Roman"/>
          <w:sz w:val="24"/>
          <w:szCs w:val="24"/>
        </w:rPr>
        <w:t>;</w:t>
      </w:r>
    </w:p>
    <w:p w14:paraId="53063106" w14:textId="77777777" w:rsidR="00816A68" w:rsidRPr="00472320" w:rsidRDefault="00816A68" w:rsidP="004D0E17">
      <w:pPr>
        <w:spacing w:after="0"/>
        <w:jc w:val="both"/>
        <w:rPr>
          <w:rFonts w:ascii="Times New Roman" w:hAnsi="Times New Roman" w:cs="Times New Roman"/>
          <w:sz w:val="24"/>
          <w:szCs w:val="24"/>
        </w:rPr>
      </w:pPr>
    </w:p>
    <w:p w14:paraId="46D9A552" w14:textId="30EBC5AF" w:rsidR="00C52E8E" w:rsidRPr="00472320" w:rsidRDefault="00F77C03"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w:t>
      </w:r>
      <w:r w:rsidR="00C22591">
        <w:rPr>
          <w:rFonts w:ascii="Times New Roman" w:hAnsi="Times New Roman" w:cs="Times New Roman"/>
          <w:b/>
          <w:bCs/>
          <w:sz w:val="24"/>
          <w:szCs w:val="24"/>
        </w:rPr>
        <w:t>4</w:t>
      </w:r>
      <w:r w:rsidR="00C52E8E" w:rsidRPr="00472320">
        <w:rPr>
          <w:rFonts w:ascii="Times New Roman" w:hAnsi="Times New Roman" w:cs="Times New Roman"/>
          <w:b/>
          <w:bCs/>
          <w:sz w:val="24"/>
          <w:szCs w:val="24"/>
        </w:rPr>
        <w:t>)</w:t>
      </w:r>
      <w:r w:rsidR="00C52E8E" w:rsidRPr="00472320">
        <w:rPr>
          <w:rFonts w:ascii="Times New Roman" w:hAnsi="Times New Roman" w:cs="Times New Roman"/>
          <w:sz w:val="24"/>
          <w:szCs w:val="24"/>
        </w:rPr>
        <w:t xml:space="preserve"> paragrahvi 341</w:t>
      </w:r>
      <w:r w:rsidR="00C52E8E" w:rsidRPr="00472320">
        <w:rPr>
          <w:rFonts w:ascii="Times New Roman" w:hAnsi="Times New Roman" w:cs="Times New Roman"/>
          <w:sz w:val="24"/>
          <w:szCs w:val="24"/>
          <w:vertAlign w:val="superscript"/>
        </w:rPr>
        <w:t>3</w:t>
      </w:r>
      <w:r w:rsidR="00C52E8E" w:rsidRPr="00472320">
        <w:rPr>
          <w:rFonts w:ascii="Times New Roman" w:hAnsi="Times New Roman" w:cs="Times New Roman"/>
          <w:sz w:val="24"/>
          <w:szCs w:val="24"/>
        </w:rPr>
        <w:t xml:space="preserve"> pealkirjas asendatakse sõna „eeskostetava“ sõnaga „eestkostetava“,</w:t>
      </w:r>
    </w:p>
    <w:p w14:paraId="14E719AB" w14:textId="77777777" w:rsidR="00C52E8E" w:rsidRPr="00472320" w:rsidRDefault="00C52E8E" w:rsidP="004D0E17">
      <w:pPr>
        <w:spacing w:after="0"/>
        <w:jc w:val="both"/>
        <w:rPr>
          <w:rFonts w:ascii="Times New Roman" w:hAnsi="Times New Roman" w:cs="Times New Roman"/>
          <w:sz w:val="24"/>
          <w:szCs w:val="24"/>
        </w:rPr>
      </w:pPr>
    </w:p>
    <w:p w14:paraId="1159F2F9" w14:textId="37596315" w:rsidR="000259B9" w:rsidRPr="00472320" w:rsidRDefault="00F77C03"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w:t>
      </w:r>
      <w:r w:rsidR="00C22591">
        <w:rPr>
          <w:rFonts w:ascii="Times New Roman" w:hAnsi="Times New Roman" w:cs="Times New Roman"/>
          <w:b/>
          <w:bCs/>
          <w:sz w:val="24"/>
          <w:szCs w:val="24"/>
        </w:rPr>
        <w:t>5</w:t>
      </w:r>
      <w:r w:rsidR="00351B6C" w:rsidRPr="00472320">
        <w:rPr>
          <w:rFonts w:ascii="Times New Roman" w:hAnsi="Times New Roman" w:cs="Times New Roman"/>
          <w:b/>
          <w:bCs/>
          <w:sz w:val="24"/>
          <w:szCs w:val="24"/>
        </w:rPr>
        <w:t>)</w:t>
      </w:r>
      <w:r w:rsidR="00351B6C" w:rsidRPr="00472320">
        <w:rPr>
          <w:rFonts w:ascii="Times New Roman" w:hAnsi="Times New Roman" w:cs="Times New Roman"/>
          <w:sz w:val="24"/>
          <w:szCs w:val="24"/>
        </w:rPr>
        <w:t xml:space="preserve"> paragrahvi 341</w:t>
      </w:r>
      <w:r w:rsidR="00351B6C" w:rsidRPr="00472320">
        <w:rPr>
          <w:rFonts w:ascii="Times New Roman" w:hAnsi="Times New Roman" w:cs="Times New Roman"/>
          <w:sz w:val="24"/>
          <w:szCs w:val="24"/>
          <w:vertAlign w:val="superscript"/>
        </w:rPr>
        <w:t>3</w:t>
      </w:r>
      <w:r w:rsidR="00351B6C" w:rsidRPr="00472320">
        <w:rPr>
          <w:rFonts w:ascii="Times New Roman" w:hAnsi="Times New Roman" w:cs="Times New Roman"/>
          <w:sz w:val="24"/>
          <w:szCs w:val="24"/>
        </w:rPr>
        <w:t xml:space="preserve"> tekst loetakse lõikeks 1 ja </w:t>
      </w:r>
      <w:r w:rsidR="000259B9" w:rsidRPr="00472320">
        <w:rPr>
          <w:rFonts w:ascii="Times New Roman" w:hAnsi="Times New Roman" w:cs="Times New Roman"/>
          <w:sz w:val="24"/>
          <w:szCs w:val="24"/>
        </w:rPr>
        <w:t>lõikes asendatakse arv „10“ arvuga „20“;</w:t>
      </w:r>
    </w:p>
    <w:p w14:paraId="51E8BD60" w14:textId="77777777" w:rsidR="000259B9" w:rsidRPr="00472320" w:rsidRDefault="000259B9" w:rsidP="004D0E17">
      <w:pPr>
        <w:spacing w:after="0"/>
        <w:jc w:val="both"/>
        <w:rPr>
          <w:rFonts w:ascii="Times New Roman" w:hAnsi="Times New Roman" w:cs="Times New Roman"/>
          <w:sz w:val="24"/>
          <w:szCs w:val="24"/>
        </w:rPr>
      </w:pPr>
    </w:p>
    <w:p w14:paraId="110916FE" w14:textId="1C37177F" w:rsidR="00D52E64" w:rsidRPr="00472320" w:rsidRDefault="00F77C03" w:rsidP="004D0E17">
      <w:pPr>
        <w:spacing w:after="0"/>
        <w:jc w:val="both"/>
        <w:rPr>
          <w:rFonts w:ascii="Times New Roman" w:hAnsi="Times New Roman" w:cs="Times New Roman"/>
          <w:sz w:val="24"/>
          <w:szCs w:val="24"/>
        </w:rPr>
      </w:pPr>
      <w:r>
        <w:rPr>
          <w:rFonts w:ascii="Times New Roman" w:hAnsi="Times New Roman" w:cs="Times New Roman"/>
          <w:b/>
          <w:bCs/>
          <w:sz w:val="24"/>
          <w:szCs w:val="24"/>
        </w:rPr>
        <w:t>9</w:t>
      </w:r>
      <w:r w:rsidR="00C22591">
        <w:rPr>
          <w:rFonts w:ascii="Times New Roman" w:hAnsi="Times New Roman" w:cs="Times New Roman"/>
          <w:b/>
          <w:bCs/>
          <w:sz w:val="24"/>
          <w:szCs w:val="24"/>
        </w:rPr>
        <w:t>6</w:t>
      </w:r>
      <w:r w:rsidR="000259B9" w:rsidRPr="00472320">
        <w:rPr>
          <w:rFonts w:ascii="Times New Roman" w:hAnsi="Times New Roman" w:cs="Times New Roman"/>
          <w:b/>
          <w:bCs/>
          <w:sz w:val="24"/>
          <w:szCs w:val="24"/>
        </w:rPr>
        <w:t>)</w:t>
      </w:r>
      <w:r w:rsidR="000259B9" w:rsidRPr="00472320">
        <w:rPr>
          <w:rFonts w:ascii="Times New Roman" w:hAnsi="Times New Roman" w:cs="Times New Roman"/>
          <w:sz w:val="24"/>
          <w:szCs w:val="24"/>
        </w:rPr>
        <w:t xml:space="preserve"> </w:t>
      </w:r>
      <w:r w:rsidR="00351B6C" w:rsidRPr="00472320">
        <w:rPr>
          <w:rFonts w:ascii="Times New Roman" w:hAnsi="Times New Roman" w:cs="Times New Roman"/>
          <w:sz w:val="24"/>
          <w:szCs w:val="24"/>
        </w:rPr>
        <w:t xml:space="preserve">paragrahvi </w:t>
      </w:r>
      <w:r w:rsidR="000259B9" w:rsidRPr="00472320">
        <w:rPr>
          <w:rFonts w:ascii="Times New Roman" w:hAnsi="Times New Roman" w:cs="Times New Roman"/>
          <w:sz w:val="24"/>
          <w:szCs w:val="24"/>
        </w:rPr>
        <w:t>341</w:t>
      </w:r>
      <w:r w:rsidR="000259B9" w:rsidRPr="00472320">
        <w:rPr>
          <w:rFonts w:ascii="Times New Roman" w:hAnsi="Times New Roman" w:cs="Times New Roman"/>
          <w:sz w:val="24"/>
          <w:szCs w:val="24"/>
          <w:vertAlign w:val="superscript"/>
        </w:rPr>
        <w:t>3</w:t>
      </w:r>
      <w:r w:rsidR="000259B9" w:rsidRPr="00472320">
        <w:rPr>
          <w:rFonts w:ascii="Times New Roman" w:hAnsi="Times New Roman" w:cs="Times New Roman"/>
          <w:sz w:val="24"/>
          <w:szCs w:val="24"/>
        </w:rPr>
        <w:t xml:space="preserve"> </w:t>
      </w:r>
      <w:r w:rsidR="00351B6C" w:rsidRPr="00472320">
        <w:rPr>
          <w:rFonts w:ascii="Times New Roman" w:hAnsi="Times New Roman" w:cs="Times New Roman"/>
          <w:sz w:val="24"/>
          <w:szCs w:val="24"/>
        </w:rPr>
        <w:t>täiendatakse lõikega 2 järgmises sõnastuses:</w:t>
      </w:r>
    </w:p>
    <w:p w14:paraId="2B3220F3" w14:textId="169BA6CE" w:rsidR="00D52E64" w:rsidRPr="00472320" w:rsidRDefault="00D52E64" w:rsidP="004D0E17">
      <w:pPr>
        <w:spacing w:after="0"/>
        <w:jc w:val="both"/>
        <w:rPr>
          <w:rFonts w:ascii="Times New Roman" w:hAnsi="Times New Roman" w:cs="Times New Roman"/>
          <w:sz w:val="24"/>
          <w:szCs w:val="24"/>
        </w:rPr>
      </w:pPr>
    </w:p>
    <w:p w14:paraId="78CE5815" w14:textId="36159350" w:rsidR="00776FFA" w:rsidRPr="00472320" w:rsidRDefault="002A0A28"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 xml:space="preserve">„(2) </w:t>
      </w:r>
      <w:r w:rsidR="00A325E5" w:rsidRPr="00472320">
        <w:rPr>
          <w:rFonts w:ascii="Times New Roman" w:hAnsi="Times New Roman" w:cs="Times New Roman"/>
          <w:sz w:val="24"/>
          <w:szCs w:val="24"/>
        </w:rPr>
        <w:t xml:space="preserve">Kui käesoleva paragrahvi lõikes 1 nimetatud andmed väljastatakse </w:t>
      </w:r>
      <w:ins w:id="82" w:author="Mari Koik" w:date="2024-04-04T18:29:00Z">
        <w:r w:rsidR="00232655" w:rsidRPr="00472320">
          <w:rPr>
            <w:rFonts w:ascii="Times New Roman" w:hAnsi="Times New Roman" w:cs="Times New Roman"/>
            <w:sz w:val="24"/>
            <w:szCs w:val="24"/>
          </w:rPr>
          <w:t xml:space="preserve">turvalises veebikeskkonnas </w:t>
        </w:r>
      </w:ins>
      <w:r w:rsidR="00A325E5" w:rsidRPr="00472320">
        <w:rPr>
          <w:rFonts w:ascii="Times New Roman" w:hAnsi="Times New Roman" w:cs="Times New Roman"/>
          <w:sz w:val="24"/>
          <w:szCs w:val="24"/>
        </w:rPr>
        <w:t>ametniku vahetu sekkumiseta</w:t>
      </w:r>
      <w:del w:id="83" w:author="Mari Koik" w:date="2024-04-04T18:29:00Z">
        <w:r w:rsidR="00A325E5" w:rsidRPr="00472320" w:rsidDel="00232655">
          <w:rPr>
            <w:rFonts w:ascii="Times New Roman" w:hAnsi="Times New Roman" w:cs="Times New Roman"/>
            <w:sz w:val="24"/>
            <w:szCs w:val="24"/>
          </w:rPr>
          <w:delText xml:space="preserve"> turvalises veebikeskkonnas</w:delText>
        </w:r>
      </w:del>
      <w:r w:rsidR="00A325E5" w:rsidRPr="00472320">
        <w:rPr>
          <w:rFonts w:ascii="Times New Roman" w:hAnsi="Times New Roman" w:cs="Times New Roman"/>
          <w:sz w:val="24"/>
          <w:szCs w:val="24"/>
        </w:rPr>
        <w:t>, tasutakse riigilõivu 5 eurot</w:t>
      </w:r>
      <w:r w:rsidR="00031AC8" w:rsidRPr="00472320">
        <w:rPr>
          <w:rFonts w:ascii="Times New Roman" w:hAnsi="Times New Roman" w:cs="Times New Roman"/>
          <w:sz w:val="24"/>
          <w:szCs w:val="24"/>
        </w:rPr>
        <w:t>.</w:t>
      </w:r>
      <w:r w:rsidRPr="00472320">
        <w:rPr>
          <w:rFonts w:ascii="Times New Roman" w:hAnsi="Times New Roman" w:cs="Times New Roman"/>
          <w:sz w:val="24"/>
          <w:szCs w:val="24"/>
        </w:rPr>
        <w:t>“</w:t>
      </w:r>
      <w:r w:rsidR="00776FFA" w:rsidRPr="00472320">
        <w:rPr>
          <w:rFonts w:ascii="Times New Roman" w:hAnsi="Times New Roman" w:cs="Times New Roman"/>
          <w:sz w:val="24"/>
          <w:szCs w:val="24"/>
        </w:rPr>
        <w:t>.</w:t>
      </w:r>
    </w:p>
    <w:p w14:paraId="37665A5A" w14:textId="77777777" w:rsidR="00A325E5" w:rsidRPr="00472320" w:rsidRDefault="00A325E5" w:rsidP="004D0E17">
      <w:pPr>
        <w:spacing w:after="0"/>
        <w:jc w:val="both"/>
        <w:rPr>
          <w:rFonts w:ascii="Times New Roman" w:hAnsi="Times New Roman" w:cs="Times New Roman"/>
          <w:sz w:val="24"/>
          <w:szCs w:val="24"/>
        </w:rPr>
      </w:pPr>
    </w:p>
    <w:p w14:paraId="05CFD263" w14:textId="76F92987" w:rsidR="00135AC8" w:rsidRPr="00472320" w:rsidRDefault="00135AC8" w:rsidP="004D0E17">
      <w:pPr>
        <w:spacing w:after="0"/>
        <w:jc w:val="both"/>
        <w:rPr>
          <w:rFonts w:ascii="Times New Roman" w:hAnsi="Times New Roman" w:cs="Times New Roman"/>
          <w:b/>
          <w:bCs/>
          <w:sz w:val="24"/>
          <w:szCs w:val="24"/>
        </w:rPr>
      </w:pPr>
      <w:r w:rsidRPr="00472320">
        <w:rPr>
          <w:rFonts w:ascii="Times New Roman" w:hAnsi="Times New Roman" w:cs="Times New Roman"/>
          <w:b/>
          <w:bCs/>
          <w:sz w:val="24"/>
          <w:szCs w:val="24"/>
        </w:rPr>
        <w:t>§ 2. Konsulaarseaduse muutmine</w:t>
      </w:r>
    </w:p>
    <w:p w14:paraId="7E7EC1E2" w14:textId="77777777" w:rsidR="00135AC8" w:rsidRPr="00472320" w:rsidRDefault="00135AC8" w:rsidP="004D0E17">
      <w:pPr>
        <w:spacing w:after="0"/>
        <w:jc w:val="both"/>
        <w:rPr>
          <w:rFonts w:ascii="Times New Roman" w:hAnsi="Times New Roman" w:cs="Times New Roman"/>
          <w:sz w:val="24"/>
          <w:szCs w:val="24"/>
        </w:rPr>
      </w:pPr>
    </w:p>
    <w:p w14:paraId="035232C8" w14:textId="5A4F6BEA" w:rsidR="00135AC8" w:rsidRPr="00472320" w:rsidRDefault="008F124D"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Konsulaarseaduses tehakse järgmised muudatused:</w:t>
      </w:r>
    </w:p>
    <w:p w14:paraId="31FFFB20" w14:textId="77777777" w:rsidR="008F124D" w:rsidRPr="00472320" w:rsidRDefault="008F124D" w:rsidP="004D0E17">
      <w:pPr>
        <w:spacing w:after="0"/>
        <w:jc w:val="both"/>
        <w:rPr>
          <w:rFonts w:ascii="Times New Roman" w:hAnsi="Times New Roman" w:cs="Times New Roman"/>
          <w:sz w:val="24"/>
          <w:szCs w:val="24"/>
        </w:rPr>
      </w:pPr>
    </w:p>
    <w:p w14:paraId="18A623C1" w14:textId="19CF27B0" w:rsidR="00BD08DA" w:rsidRPr="00472320" w:rsidRDefault="00BD08DA" w:rsidP="004D0E17">
      <w:pPr>
        <w:spacing w:after="0"/>
        <w:jc w:val="both"/>
        <w:rPr>
          <w:rFonts w:ascii="Times New Roman" w:hAnsi="Times New Roman" w:cs="Times New Roman"/>
          <w:sz w:val="24"/>
          <w:szCs w:val="24"/>
        </w:rPr>
      </w:pPr>
      <w:r w:rsidRPr="00472320">
        <w:rPr>
          <w:rFonts w:ascii="Times New Roman" w:hAnsi="Times New Roman" w:cs="Times New Roman"/>
          <w:b/>
          <w:bCs/>
          <w:sz w:val="24"/>
          <w:szCs w:val="24"/>
        </w:rPr>
        <w:t>1)</w:t>
      </w:r>
      <w:r w:rsidRPr="00472320">
        <w:rPr>
          <w:rFonts w:ascii="Times New Roman" w:hAnsi="Times New Roman" w:cs="Times New Roman"/>
          <w:sz w:val="24"/>
          <w:szCs w:val="24"/>
        </w:rPr>
        <w:t xml:space="preserve"> paragrahvi 33 lõike 1 punkt</w:t>
      </w:r>
      <w:commentRangeStart w:id="84"/>
      <w:del w:id="85" w:author="Mari Koik" w:date="2024-04-04T10:21:00Z">
        <w:r w:rsidRPr="00472320" w:rsidDel="00A36605">
          <w:rPr>
            <w:rFonts w:ascii="Times New Roman" w:hAnsi="Times New Roman" w:cs="Times New Roman"/>
            <w:sz w:val="24"/>
            <w:szCs w:val="24"/>
          </w:rPr>
          <w:delText>i</w:delText>
        </w:r>
      </w:del>
      <w:r w:rsidRPr="00472320">
        <w:rPr>
          <w:rFonts w:ascii="Times New Roman" w:hAnsi="Times New Roman" w:cs="Times New Roman"/>
          <w:sz w:val="24"/>
          <w:szCs w:val="24"/>
        </w:rPr>
        <w:t xml:space="preserve"> </w:t>
      </w:r>
      <w:commentRangeEnd w:id="84"/>
      <w:r w:rsidR="00A36605">
        <w:rPr>
          <w:rStyle w:val="Kommentaariviide"/>
        </w:rPr>
        <w:commentReference w:id="84"/>
      </w:r>
      <w:r w:rsidRPr="00472320">
        <w:rPr>
          <w:rFonts w:ascii="Times New Roman" w:hAnsi="Times New Roman" w:cs="Times New Roman"/>
          <w:sz w:val="24"/>
          <w:szCs w:val="24"/>
        </w:rPr>
        <w:t>2 muudetakse ja sõnastatakse järgmiselt:</w:t>
      </w:r>
    </w:p>
    <w:p w14:paraId="0C91B429" w14:textId="77777777" w:rsidR="00BD08DA" w:rsidRPr="00472320" w:rsidRDefault="00BD08DA" w:rsidP="004D0E17">
      <w:pPr>
        <w:spacing w:after="0"/>
        <w:jc w:val="both"/>
        <w:rPr>
          <w:rFonts w:ascii="Times New Roman" w:hAnsi="Times New Roman" w:cs="Times New Roman"/>
          <w:sz w:val="24"/>
          <w:szCs w:val="24"/>
        </w:rPr>
      </w:pPr>
    </w:p>
    <w:p w14:paraId="7E8DF53B" w14:textId="1C6C542A" w:rsidR="00BD08DA" w:rsidRPr="00472320" w:rsidRDefault="00BD08DA"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„2) annab perekonnasündmuse korduvaid tõendeid;“;</w:t>
      </w:r>
    </w:p>
    <w:p w14:paraId="6886E93A" w14:textId="77777777" w:rsidR="00BD08DA" w:rsidRPr="00472320" w:rsidRDefault="00BD08DA" w:rsidP="004D0E17">
      <w:pPr>
        <w:spacing w:after="0"/>
        <w:jc w:val="both"/>
        <w:rPr>
          <w:rFonts w:ascii="Times New Roman" w:hAnsi="Times New Roman" w:cs="Times New Roman"/>
          <w:sz w:val="24"/>
          <w:szCs w:val="24"/>
        </w:rPr>
      </w:pPr>
    </w:p>
    <w:p w14:paraId="15855422" w14:textId="3FF75A6A" w:rsidR="001E025E" w:rsidRPr="001E025E" w:rsidRDefault="00BD08DA" w:rsidP="001E025E">
      <w:pPr>
        <w:spacing w:after="0"/>
        <w:jc w:val="both"/>
        <w:rPr>
          <w:rFonts w:ascii="Times New Roman" w:hAnsi="Times New Roman" w:cs="Times New Roman"/>
          <w:sz w:val="24"/>
          <w:szCs w:val="24"/>
        </w:rPr>
      </w:pPr>
      <w:r w:rsidRPr="00472320">
        <w:rPr>
          <w:rFonts w:ascii="Times New Roman" w:hAnsi="Times New Roman" w:cs="Times New Roman"/>
          <w:b/>
          <w:bCs/>
          <w:sz w:val="24"/>
          <w:szCs w:val="24"/>
        </w:rPr>
        <w:t>2</w:t>
      </w:r>
      <w:r w:rsidR="008F124D" w:rsidRPr="00472320">
        <w:rPr>
          <w:rFonts w:ascii="Times New Roman" w:hAnsi="Times New Roman" w:cs="Times New Roman"/>
          <w:b/>
          <w:bCs/>
          <w:sz w:val="24"/>
          <w:szCs w:val="24"/>
        </w:rPr>
        <w:t>)</w:t>
      </w:r>
      <w:r w:rsidR="008F124D" w:rsidRPr="00472320">
        <w:rPr>
          <w:rFonts w:ascii="Times New Roman" w:hAnsi="Times New Roman" w:cs="Times New Roman"/>
          <w:sz w:val="24"/>
          <w:szCs w:val="24"/>
        </w:rPr>
        <w:t xml:space="preserve"> </w:t>
      </w:r>
      <w:r w:rsidR="001E025E" w:rsidRPr="001E025E">
        <w:rPr>
          <w:rFonts w:ascii="Times New Roman" w:hAnsi="Times New Roman" w:cs="Times New Roman"/>
          <w:sz w:val="24"/>
          <w:szCs w:val="24"/>
        </w:rPr>
        <w:t>paragrahvi 33 lõiget 1 täiendatakse punktidega 2</w:t>
      </w:r>
      <w:r w:rsidR="001E025E" w:rsidRPr="001E025E">
        <w:rPr>
          <w:rFonts w:ascii="Times New Roman" w:hAnsi="Times New Roman" w:cs="Times New Roman"/>
          <w:sz w:val="24"/>
          <w:szCs w:val="24"/>
          <w:vertAlign w:val="superscript"/>
        </w:rPr>
        <w:t>1</w:t>
      </w:r>
      <w:r w:rsidR="001E025E">
        <w:rPr>
          <w:rFonts w:ascii="Times New Roman" w:hAnsi="Times New Roman" w:cs="Times New Roman"/>
          <w:sz w:val="24"/>
          <w:szCs w:val="24"/>
        </w:rPr>
        <w:t xml:space="preserve"> </w:t>
      </w:r>
      <w:r w:rsidR="001E025E" w:rsidRPr="001E025E">
        <w:rPr>
          <w:rFonts w:ascii="Times New Roman" w:hAnsi="Times New Roman" w:cs="Times New Roman"/>
          <w:sz w:val="24"/>
          <w:szCs w:val="24"/>
        </w:rPr>
        <w:t>ja 2</w:t>
      </w:r>
      <w:r w:rsidR="001E025E" w:rsidRPr="001E025E">
        <w:rPr>
          <w:rFonts w:ascii="Times New Roman" w:hAnsi="Times New Roman" w:cs="Times New Roman"/>
          <w:sz w:val="24"/>
          <w:szCs w:val="24"/>
          <w:vertAlign w:val="superscript"/>
        </w:rPr>
        <w:t>2</w:t>
      </w:r>
      <w:r w:rsidR="001E025E" w:rsidRPr="001E025E">
        <w:rPr>
          <w:rFonts w:ascii="Times New Roman" w:hAnsi="Times New Roman" w:cs="Times New Roman"/>
          <w:sz w:val="24"/>
          <w:szCs w:val="24"/>
        </w:rPr>
        <w:t xml:space="preserve"> järgmises sõnastuses</w:t>
      </w:r>
      <w:r w:rsidR="001E025E">
        <w:rPr>
          <w:rFonts w:ascii="Times New Roman" w:hAnsi="Times New Roman" w:cs="Times New Roman"/>
          <w:sz w:val="24"/>
          <w:szCs w:val="24"/>
        </w:rPr>
        <w:t>:</w:t>
      </w:r>
    </w:p>
    <w:p w14:paraId="36F959AE" w14:textId="77777777" w:rsidR="001E025E" w:rsidRPr="001E025E" w:rsidRDefault="001E025E" w:rsidP="001E025E">
      <w:pPr>
        <w:spacing w:after="0"/>
        <w:jc w:val="both"/>
        <w:rPr>
          <w:rFonts w:ascii="Times New Roman" w:hAnsi="Times New Roman" w:cs="Times New Roman"/>
          <w:sz w:val="24"/>
          <w:szCs w:val="24"/>
        </w:rPr>
      </w:pPr>
    </w:p>
    <w:p w14:paraId="67DB22E9" w14:textId="0F546AFA" w:rsidR="001E025E" w:rsidRPr="001E025E" w:rsidRDefault="001E025E" w:rsidP="001E025E">
      <w:pPr>
        <w:spacing w:after="0"/>
        <w:jc w:val="both"/>
        <w:rPr>
          <w:rFonts w:ascii="Times New Roman" w:hAnsi="Times New Roman" w:cs="Times New Roman"/>
          <w:sz w:val="24"/>
          <w:szCs w:val="24"/>
        </w:rPr>
      </w:pPr>
      <w:r w:rsidRPr="001E025E">
        <w:rPr>
          <w:rFonts w:ascii="Times New Roman" w:hAnsi="Times New Roman" w:cs="Times New Roman"/>
          <w:sz w:val="24"/>
          <w:szCs w:val="24"/>
        </w:rPr>
        <w:t>„2</w:t>
      </w:r>
      <w:r w:rsidRPr="001E025E">
        <w:rPr>
          <w:rFonts w:ascii="Times New Roman" w:hAnsi="Times New Roman" w:cs="Times New Roman"/>
          <w:sz w:val="24"/>
          <w:szCs w:val="24"/>
          <w:vertAlign w:val="superscript"/>
        </w:rPr>
        <w:t>1</w:t>
      </w:r>
      <w:r w:rsidRPr="001E025E">
        <w:rPr>
          <w:rFonts w:ascii="Times New Roman" w:hAnsi="Times New Roman" w:cs="Times New Roman"/>
          <w:sz w:val="24"/>
          <w:szCs w:val="24"/>
        </w:rPr>
        <w:t xml:space="preserve">) </w:t>
      </w:r>
      <w:commentRangeStart w:id="86"/>
      <w:r w:rsidRPr="001E025E">
        <w:rPr>
          <w:rFonts w:ascii="Times New Roman" w:hAnsi="Times New Roman" w:cs="Times New Roman"/>
          <w:sz w:val="24"/>
          <w:szCs w:val="24"/>
        </w:rPr>
        <w:t xml:space="preserve">annab Euroopa Parlamendi ja nõukogu määruse (EL) 2016/1191 alusel </w:t>
      </w:r>
      <w:commentRangeEnd w:id="86"/>
      <w:r w:rsidR="007029C7">
        <w:rPr>
          <w:rStyle w:val="Kommentaariviide"/>
        </w:rPr>
        <w:commentReference w:id="86"/>
      </w:r>
      <w:r w:rsidRPr="001E025E">
        <w:rPr>
          <w:rFonts w:ascii="Times New Roman" w:hAnsi="Times New Roman" w:cs="Times New Roman"/>
          <w:sz w:val="24"/>
          <w:szCs w:val="24"/>
        </w:rPr>
        <w:t>mitmekeelse standardvormi ja sellele lisatava perekonnasündmuse korduva tõendi või abieluvõimetõendi;</w:t>
      </w:r>
    </w:p>
    <w:p w14:paraId="139BFE4C" w14:textId="5CD72D78" w:rsidR="008F124D" w:rsidRDefault="001E025E" w:rsidP="001E025E">
      <w:pPr>
        <w:spacing w:after="0"/>
        <w:jc w:val="both"/>
        <w:rPr>
          <w:rFonts w:ascii="Times New Roman" w:hAnsi="Times New Roman" w:cs="Times New Roman"/>
          <w:sz w:val="24"/>
          <w:szCs w:val="24"/>
        </w:rPr>
      </w:pPr>
      <w:r w:rsidRPr="001E025E">
        <w:rPr>
          <w:rFonts w:ascii="Times New Roman" w:hAnsi="Times New Roman" w:cs="Times New Roman"/>
          <w:sz w:val="24"/>
          <w:szCs w:val="24"/>
        </w:rPr>
        <w:t>2</w:t>
      </w:r>
      <w:r w:rsidRPr="001E025E">
        <w:rPr>
          <w:rFonts w:ascii="Times New Roman" w:hAnsi="Times New Roman" w:cs="Times New Roman"/>
          <w:sz w:val="24"/>
          <w:szCs w:val="24"/>
          <w:vertAlign w:val="superscript"/>
        </w:rPr>
        <w:t>2</w:t>
      </w:r>
      <w:r w:rsidRPr="001E025E">
        <w:rPr>
          <w:rFonts w:ascii="Times New Roman" w:hAnsi="Times New Roman" w:cs="Times New Roman"/>
          <w:sz w:val="24"/>
          <w:szCs w:val="24"/>
        </w:rPr>
        <w:t>) annab väljavõtteid valdkonna eest vastutava ministri või tema volitatud isiku antud haldusaktist, mis on uue isikunime andmise aluseks;“;</w:t>
      </w:r>
    </w:p>
    <w:p w14:paraId="639D48AC" w14:textId="77777777" w:rsidR="001E025E" w:rsidRPr="00472320" w:rsidRDefault="001E025E" w:rsidP="001E025E">
      <w:pPr>
        <w:spacing w:after="0"/>
        <w:jc w:val="both"/>
        <w:rPr>
          <w:rFonts w:ascii="Times New Roman" w:hAnsi="Times New Roman" w:cs="Times New Roman"/>
          <w:sz w:val="24"/>
          <w:szCs w:val="24"/>
        </w:rPr>
      </w:pPr>
    </w:p>
    <w:p w14:paraId="3CAE304A" w14:textId="63EC2E99" w:rsidR="008F124D" w:rsidRPr="00472320" w:rsidRDefault="0090357C" w:rsidP="004D0E17">
      <w:pPr>
        <w:spacing w:after="0"/>
        <w:jc w:val="both"/>
        <w:rPr>
          <w:rFonts w:ascii="Times New Roman" w:hAnsi="Times New Roman" w:cs="Times New Roman"/>
          <w:sz w:val="24"/>
          <w:szCs w:val="24"/>
        </w:rPr>
      </w:pPr>
      <w:r w:rsidRPr="00472320">
        <w:rPr>
          <w:rFonts w:ascii="Times New Roman" w:hAnsi="Times New Roman" w:cs="Times New Roman"/>
          <w:b/>
          <w:bCs/>
          <w:sz w:val="24"/>
          <w:szCs w:val="24"/>
        </w:rPr>
        <w:t>3</w:t>
      </w:r>
      <w:r w:rsidR="008F124D" w:rsidRPr="00472320">
        <w:rPr>
          <w:rFonts w:ascii="Times New Roman" w:hAnsi="Times New Roman" w:cs="Times New Roman"/>
          <w:b/>
          <w:bCs/>
          <w:sz w:val="24"/>
          <w:szCs w:val="24"/>
        </w:rPr>
        <w:t>)</w:t>
      </w:r>
      <w:r w:rsidR="008F124D" w:rsidRPr="00472320">
        <w:rPr>
          <w:rFonts w:ascii="Times New Roman" w:hAnsi="Times New Roman" w:cs="Times New Roman"/>
          <w:sz w:val="24"/>
          <w:szCs w:val="24"/>
        </w:rPr>
        <w:t xml:space="preserve"> paragrahvi </w:t>
      </w:r>
      <w:r w:rsidR="00BF5552" w:rsidRPr="00472320">
        <w:rPr>
          <w:rFonts w:ascii="Times New Roman" w:hAnsi="Times New Roman" w:cs="Times New Roman"/>
          <w:sz w:val="24"/>
          <w:szCs w:val="24"/>
        </w:rPr>
        <w:t>33 lõige 2 muudetakse ja sõnastatakse järgmiselt:</w:t>
      </w:r>
    </w:p>
    <w:p w14:paraId="35A4BAD8" w14:textId="77777777" w:rsidR="00BF5552" w:rsidRPr="00472320" w:rsidRDefault="00BF5552" w:rsidP="004D0E17">
      <w:pPr>
        <w:spacing w:after="0"/>
        <w:jc w:val="both"/>
        <w:rPr>
          <w:rFonts w:ascii="Times New Roman" w:hAnsi="Times New Roman" w:cs="Times New Roman"/>
          <w:sz w:val="24"/>
          <w:szCs w:val="24"/>
        </w:rPr>
      </w:pPr>
    </w:p>
    <w:p w14:paraId="12B8776A" w14:textId="3A55ED7B" w:rsidR="00135AC8" w:rsidRPr="00472320" w:rsidRDefault="00EE1847" w:rsidP="004D0E17">
      <w:pPr>
        <w:spacing w:after="0"/>
        <w:jc w:val="both"/>
        <w:rPr>
          <w:rFonts w:ascii="Times New Roman" w:hAnsi="Times New Roman" w:cs="Times New Roman"/>
          <w:sz w:val="24"/>
          <w:szCs w:val="24"/>
        </w:rPr>
      </w:pPr>
      <w:r w:rsidRPr="00EE1847">
        <w:rPr>
          <w:rFonts w:ascii="Times New Roman" w:hAnsi="Times New Roman" w:cs="Times New Roman"/>
          <w:sz w:val="24"/>
          <w:szCs w:val="24"/>
        </w:rPr>
        <w:t xml:space="preserve">„(2) </w:t>
      </w:r>
      <w:r w:rsidR="001E025E" w:rsidRPr="001E025E">
        <w:rPr>
          <w:rFonts w:ascii="Times New Roman" w:hAnsi="Times New Roman" w:cs="Times New Roman"/>
          <w:sz w:val="24"/>
          <w:szCs w:val="24"/>
        </w:rPr>
        <w:t>Abieluvõimetõendi, perekonnasündmuse korduva tõendi ja käesoleva paragrahvi lõike 1 punktis 2</w:t>
      </w:r>
      <w:r w:rsidR="001E025E" w:rsidRPr="001E025E">
        <w:rPr>
          <w:rFonts w:ascii="Times New Roman" w:hAnsi="Times New Roman" w:cs="Times New Roman"/>
          <w:sz w:val="24"/>
          <w:szCs w:val="24"/>
          <w:vertAlign w:val="superscript"/>
        </w:rPr>
        <w:t>1</w:t>
      </w:r>
      <w:r w:rsidR="001E025E" w:rsidRPr="001E025E">
        <w:rPr>
          <w:rFonts w:ascii="Times New Roman" w:hAnsi="Times New Roman" w:cs="Times New Roman"/>
          <w:sz w:val="24"/>
          <w:szCs w:val="24"/>
        </w:rPr>
        <w:t xml:space="preserve"> nimetatud mitmekeelse standardvormi ja sellele lisatava perekonnasündmuse korduva tõendi või abieluvõimetõendi väljastamise eest ning käesoleva paragrahvi lõike 1 punktis 2</w:t>
      </w:r>
      <w:r w:rsidR="001E025E" w:rsidRPr="001E025E">
        <w:rPr>
          <w:rFonts w:ascii="Times New Roman" w:hAnsi="Times New Roman" w:cs="Times New Roman"/>
          <w:sz w:val="24"/>
          <w:szCs w:val="24"/>
          <w:vertAlign w:val="superscript"/>
        </w:rPr>
        <w:t>2</w:t>
      </w:r>
      <w:r w:rsidR="001E025E" w:rsidRPr="001E025E">
        <w:rPr>
          <w:rFonts w:ascii="Times New Roman" w:hAnsi="Times New Roman" w:cs="Times New Roman"/>
          <w:sz w:val="24"/>
          <w:szCs w:val="24"/>
        </w:rPr>
        <w:t xml:space="preserve"> nimetatud väljavõtte väljastamise eest </w:t>
      </w:r>
      <w:del w:id="87" w:author="Mari Koik" w:date="2024-04-04T10:17:00Z">
        <w:r w:rsidR="001E025E" w:rsidRPr="001E025E" w:rsidDel="00A36605">
          <w:rPr>
            <w:rFonts w:ascii="Times New Roman" w:hAnsi="Times New Roman" w:cs="Times New Roman"/>
            <w:sz w:val="24"/>
            <w:szCs w:val="24"/>
          </w:rPr>
          <w:delText>tuleb tasuda</w:delText>
        </w:r>
      </w:del>
      <w:ins w:id="88" w:author="Mari Koik" w:date="2024-04-04T10:17:00Z">
        <w:r w:rsidR="00A36605">
          <w:rPr>
            <w:rFonts w:ascii="Times New Roman" w:hAnsi="Times New Roman" w:cs="Times New Roman"/>
            <w:sz w:val="24"/>
            <w:szCs w:val="24"/>
          </w:rPr>
          <w:t>tasutakse</w:t>
        </w:r>
      </w:ins>
      <w:r w:rsidR="001E025E" w:rsidRPr="001E025E">
        <w:rPr>
          <w:rFonts w:ascii="Times New Roman" w:hAnsi="Times New Roman" w:cs="Times New Roman"/>
          <w:sz w:val="24"/>
          <w:szCs w:val="24"/>
        </w:rPr>
        <w:t xml:space="preserve"> riigilõivu riigilõivuseaduses sätestatud määras.</w:t>
      </w:r>
      <w:r w:rsidR="00BF5552" w:rsidRPr="00472320">
        <w:rPr>
          <w:rFonts w:ascii="Times New Roman" w:hAnsi="Times New Roman" w:cs="Times New Roman"/>
          <w:sz w:val="24"/>
          <w:szCs w:val="24"/>
        </w:rPr>
        <w:t>“;</w:t>
      </w:r>
    </w:p>
    <w:p w14:paraId="0FD61679" w14:textId="77777777" w:rsidR="00BF5552" w:rsidRPr="00472320" w:rsidRDefault="00BF5552" w:rsidP="004D0E17">
      <w:pPr>
        <w:spacing w:after="0"/>
        <w:jc w:val="both"/>
        <w:rPr>
          <w:rFonts w:ascii="Times New Roman" w:hAnsi="Times New Roman" w:cs="Times New Roman"/>
          <w:sz w:val="24"/>
          <w:szCs w:val="24"/>
        </w:rPr>
      </w:pPr>
    </w:p>
    <w:p w14:paraId="75CAF59B" w14:textId="25C96B47" w:rsidR="00BF5552" w:rsidRPr="00472320" w:rsidRDefault="0090357C" w:rsidP="004D0E17">
      <w:pPr>
        <w:spacing w:after="0"/>
        <w:jc w:val="both"/>
        <w:rPr>
          <w:rFonts w:ascii="Times New Roman" w:hAnsi="Times New Roman" w:cs="Times New Roman"/>
          <w:sz w:val="24"/>
          <w:szCs w:val="24"/>
        </w:rPr>
      </w:pPr>
      <w:r w:rsidRPr="00472320">
        <w:rPr>
          <w:rFonts w:ascii="Times New Roman" w:hAnsi="Times New Roman" w:cs="Times New Roman"/>
          <w:b/>
          <w:bCs/>
          <w:sz w:val="24"/>
          <w:szCs w:val="24"/>
        </w:rPr>
        <w:t>4</w:t>
      </w:r>
      <w:r w:rsidR="00BF5552" w:rsidRPr="00472320">
        <w:rPr>
          <w:rFonts w:ascii="Times New Roman" w:hAnsi="Times New Roman" w:cs="Times New Roman"/>
          <w:b/>
          <w:bCs/>
          <w:sz w:val="24"/>
          <w:szCs w:val="24"/>
        </w:rPr>
        <w:t>)</w:t>
      </w:r>
      <w:r w:rsidR="00BF5552" w:rsidRPr="00472320">
        <w:rPr>
          <w:rFonts w:ascii="Times New Roman" w:hAnsi="Times New Roman" w:cs="Times New Roman"/>
          <w:sz w:val="24"/>
          <w:szCs w:val="24"/>
        </w:rPr>
        <w:t xml:space="preserve"> paragrahvi 38 täiendatakse lõigetega 3 ja 4 järgmises sõnastuses:</w:t>
      </w:r>
    </w:p>
    <w:p w14:paraId="3F4AE8EB" w14:textId="77777777" w:rsidR="00BF5552" w:rsidRPr="00472320" w:rsidRDefault="00BF5552" w:rsidP="004D0E17">
      <w:pPr>
        <w:spacing w:after="0"/>
        <w:jc w:val="both"/>
        <w:rPr>
          <w:rFonts w:ascii="Times New Roman" w:hAnsi="Times New Roman" w:cs="Times New Roman"/>
          <w:sz w:val="24"/>
          <w:szCs w:val="24"/>
        </w:rPr>
      </w:pPr>
    </w:p>
    <w:p w14:paraId="1E25F240" w14:textId="7C8B6DCC" w:rsidR="00BF5552" w:rsidRPr="00472320" w:rsidRDefault="00BF5552"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w:t>
      </w:r>
      <w:r w:rsidR="004477EC" w:rsidRPr="00472320">
        <w:rPr>
          <w:rFonts w:ascii="Times New Roman" w:hAnsi="Times New Roman" w:cs="Times New Roman"/>
          <w:sz w:val="24"/>
          <w:szCs w:val="24"/>
        </w:rPr>
        <w:t>3</w:t>
      </w:r>
      <w:r w:rsidRPr="00472320">
        <w:rPr>
          <w:rFonts w:ascii="Times New Roman" w:hAnsi="Times New Roman" w:cs="Times New Roman"/>
          <w:sz w:val="24"/>
          <w:szCs w:val="24"/>
        </w:rPr>
        <w:t>) Konsulaarametnik väljastab isikule:</w:t>
      </w:r>
    </w:p>
    <w:p w14:paraId="2C85D0BD" w14:textId="2341E2C4" w:rsidR="00BF5552" w:rsidRPr="00472320" w:rsidRDefault="005036A4" w:rsidP="00BF5552">
      <w:pPr>
        <w:spacing w:after="0"/>
        <w:jc w:val="both"/>
        <w:rPr>
          <w:rFonts w:ascii="Times New Roman" w:hAnsi="Times New Roman" w:cs="Times New Roman"/>
          <w:sz w:val="24"/>
          <w:szCs w:val="24"/>
        </w:rPr>
      </w:pPr>
      <w:r w:rsidRPr="00472320">
        <w:rPr>
          <w:rFonts w:ascii="Times New Roman" w:hAnsi="Times New Roman" w:cs="Times New Roman"/>
          <w:sz w:val="24"/>
          <w:szCs w:val="24"/>
        </w:rPr>
        <w:t>1</w:t>
      </w:r>
      <w:r w:rsidR="00BF5552" w:rsidRPr="00472320">
        <w:rPr>
          <w:rFonts w:ascii="Times New Roman" w:hAnsi="Times New Roman" w:cs="Times New Roman"/>
          <w:sz w:val="24"/>
          <w:szCs w:val="24"/>
        </w:rPr>
        <w:t xml:space="preserve">) rahvastikuregistri seaduse § 45 lõikes 1 nimetatud rahvastikuregistri </w:t>
      </w:r>
      <w:r w:rsidR="00DE310A" w:rsidRPr="00472320">
        <w:rPr>
          <w:rFonts w:ascii="Times New Roman" w:hAnsi="Times New Roman" w:cs="Times New Roman"/>
          <w:sz w:val="24"/>
          <w:szCs w:val="24"/>
        </w:rPr>
        <w:t>andmetest väljavõtte</w:t>
      </w:r>
      <w:r w:rsidR="00BF5552" w:rsidRPr="00472320">
        <w:rPr>
          <w:rFonts w:ascii="Times New Roman" w:hAnsi="Times New Roman" w:cs="Times New Roman"/>
          <w:sz w:val="24"/>
          <w:szCs w:val="24"/>
        </w:rPr>
        <w:t>;</w:t>
      </w:r>
    </w:p>
    <w:p w14:paraId="44E37538" w14:textId="1FB29791" w:rsidR="00BF5552" w:rsidRPr="00472320" w:rsidRDefault="005036A4" w:rsidP="00BF5552">
      <w:pPr>
        <w:spacing w:after="0"/>
        <w:jc w:val="both"/>
        <w:rPr>
          <w:rFonts w:ascii="Times New Roman" w:hAnsi="Times New Roman" w:cs="Times New Roman"/>
          <w:sz w:val="24"/>
          <w:szCs w:val="24"/>
        </w:rPr>
      </w:pPr>
      <w:r w:rsidRPr="00472320">
        <w:rPr>
          <w:rFonts w:ascii="Times New Roman" w:hAnsi="Times New Roman" w:cs="Times New Roman"/>
          <w:sz w:val="24"/>
          <w:szCs w:val="24"/>
        </w:rPr>
        <w:t>2</w:t>
      </w:r>
      <w:r w:rsidR="00BF5552" w:rsidRPr="00472320">
        <w:rPr>
          <w:rFonts w:ascii="Times New Roman" w:hAnsi="Times New Roman" w:cs="Times New Roman"/>
          <w:sz w:val="24"/>
          <w:szCs w:val="24"/>
        </w:rPr>
        <w:t>) Euroopa Parlamendi ja nõukogu määruse (EL) 2016/1191</w:t>
      </w:r>
      <w:r w:rsidR="005F2A96">
        <w:rPr>
          <w:rFonts w:ascii="Times New Roman" w:hAnsi="Times New Roman" w:cs="Times New Roman"/>
          <w:sz w:val="24"/>
          <w:szCs w:val="24"/>
        </w:rPr>
        <w:t xml:space="preserve"> </w:t>
      </w:r>
      <w:r w:rsidR="00BF5552" w:rsidRPr="00472320">
        <w:rPr>
          <w:rFonts w:ascii="Times New Roman" w:hAnsi="Times New Roman" w:cs="Times New Roman"/>
          <w:sz w:val="24"/>
          <w:szCs w:val="24"/>
        </w:rPr>
        <w:t>alusel mitmekeelse standardvormi ja sellele lisatava rahvastikuregistri andmete väljavõtte;</w:t>
      </w:r>
    </w:p>
    <w:p w14:paraId="40BDAEE0" w14:textId="701D8233" w:rsidR="00BF5552" w:rsidRPr="00472320" w:rsidRDefault="005036A4"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3</w:t>
      </w:r>
      <w:r w:rsidR="00BF5552" w:rsidRPr="00472320">
        <w:rPr>
          <w:rFonts w:ascii="Times New Roman" w:hAnsi="Times New Roman" w:cs="Times New Roman"/>
          <w:sz w:val="24"/>
          <w:szCs w:val="24"/>
        </w:rPr>
        <w:t>) isiku õigustatud huvi korral rahvastikuregistri andmed</w:t>
      </w:r>
      <w:r w:rsidRPr="00472320">
        <w:rPr>
          <w:rFonts w:ascii="Times New Roman" w:hAnsi="Times New Roman" w:cs="Times New Roman"/>
          <w:sz w:val="24"/>
          <w:szCs w:val="24"/>
        </w:rPr>
        <w:t>.</w:t>
      </w:r>
    </w:p>
    <w:p w14:paraId="3A61B946" w14:textId="77777777" w:rsidR="005036A4" w:rsidRPr="00472320" w:rsidRDefault="005036A4" w:rsidP="004D0E17">
      <w:pPr>
        <w:spacing w:after="0"/>
        <w:jc w:val="both"/>
        <w:rPr>
          <w:rFonts w:ascii="Times New Roman" w:hAnsi="Times New Roman" w:cs="Times New Roman"/>
          <w:sz w:val="24"/>
          <w:szCs w:val="24"/>
        </w:rPr>
      </w:pPr>
    </w:p>
    <w:p w14:paraId="54C54F28" w14:textId="7E12794A" w:rsidR="005036A4" w:rsidRPr="00472320" w:rsidRDefault="005036A4"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rPr>
        <w:t>(</w:t>
      </w:r>
      <w:r w:rsidR="004477EC" w:rsidRPr="00472320">
        <w:rPr>
          <w:rFonts w:ascii="Times New Roman" w:hAnsi="Times New Roman" w:cs="Times New Roman"/>
          <w:sz w:val="24"/>
          <w:szCs w:val="24"/>
        </w:rPr>
        <w:t>4</w:t>
      </w:r>
      <w:r w:rsidRPr="00472320">
        <w:rPr>
          <w:rFonts w:ascii="Times New Roman" w:hAnsi="Times New Roman" w:cs="Times New Roman"/>
          <w:sz w:val="24"/>
          <w:szCs w:val="24"/>
        </w:rPr>
        <w:t xml:space="preserve">) Käesoleva paragrahvi lõike </w:t>
      </w:r>
      <w:r w:rsidR="004477EC" w:rsidRPr="00472320">
        <w:rPr>
          <w:rFonts w:ascii="Times New Roman" w:hAnsi="Times New Roman" w:cs="Times New Roman"/>
          <w:sz w:val="24"/>
          <w:szCs w:val="24"/>
        </w:rPr>
        <w:t>3</w:t>
      </w:r>
      <w:r w:rsidRPr="00472320">
        <w:rPr>
          <w:rFonts w:ascii="Times New Roman" w:hAnsi="Times New Roman" w:cs="Times New Roman"/>
          <w:sz w:val="24"/>
          <w:szCs w:val="24"/>
        </w:rPr>
        <w:t xml:space="preserve"> punktides 1</w:t>
      </w:r>
      <w:bookmarkStart w:id="89" w:name="_Hlk82412734"/>
      <w:r w:rsidR="004477EC" w:rsidRPr="00472320">
        <w:rPr>
          <w:rFonts w:ascii="Times New Roman" w:hAnsi="Times New Roman" w:cs="Times New Roman"/>
          <w:sz w:val="24"/>
          <w:szCs w:val="24"/>
        </w:rPr>
        <w:t>–</w:t>
      </w:r>
      <w:bookmarkEnd w:id="89"/>
      <w:r w:rsidRPr="00472320">
        <w:rPr>
          <w:rFonts w:ascii="Times New Roman" w:hAnsi="Times New Roman" w:cs="Times New Roman"/>
          <w:sz w:val="24"/>
          <w:szCs w:val="24"/>
        </w:rPr>
        <w:t>3 nimetatud ju</w:t>
      </w:r>
      <w:r w:rsidR="004477EC" w:rsidRPr="00472320">
        <w:rPr>
          <w:rFonts w:ascii="Times New Roman" w:hAnsi="Times New Roman" w:cs="Times New Roman"/>
          <w:sz w:val="24"/>
          <w:szCs w:val="24"/>
        </w:rPr>
        <w:t>h</w:t>
      </w:r>
      <w:r w:rsidRPr="00472320">
        <w:rPr>
          <w:rFonts w:ascii="Times New Roman" w:hAnsi="Times New Roman" w:cs="Times New Roman"/>
          <w:sz w:val="24"/>
          <w:szCs w:val="24"/>
        </w:rPr>
        <w:t xml:space="preserve">tudel </w:t>
      </w:r>
      <w:del w:id="90" w:author="Mari Koik" w:date="2024-04-04T10:18:00Z">
        <w:r w:rsidRPr="00472320" w:rsidDel="00A36605">
          <w:rPr>
            <w:rFonts w:ascii="Times New Roman" w:hAnsi="Times New Roman" w:cs="Times New Roman"/>
            <w:sz w:val="24"/>
            <w:szCs w:val="24"/>
          </w:rPr>
          <w:delText xml:space="preserve">tuleb </w:delText>
        </w:r>
      </w:del>
      <w:ins w:id="91" w:author="Mari Koik" w:date="2024-04-04T10:18:00Z">
        <w:r w:rsidR="00A36605">
          <w:rPr>
            <w:rFonts w:ascii="Times New Roman" w:hAnsi="Times New Roman" w:cs="Times New Roman"/>
            <w:sz w:val="24"/>
            <w:szCs w:val="24"/>
          </w:rPr>
          <w:t>tasutakse</w:t>
        </w:r>
        <w:r w:rsidR="00A36605" w:rsidRPr="00472320">
          <w:rPr>
            <w:rFonts w:ascii="Times New Roman" w:hAnsi="Times New Roman" w:cs="Times New Roman"/>
            <w:sz w:val="24"/>
            <w:szCs w:val="24"/>
          </w:rPr>
          <w:t xml:space="preserve"> </w:t>
        </w:r>
      </w:ins>
      <w:r w:rsidRPr="00472320">
        <w:rPr>
          <w:rFonts w:ascii="Times New Roman" w:hAnsi="Times New Roman" w:cs="Times New Roman"/>
          <w:sz w:val="24"/>
          <w:szCs w:val="24"/>
        </w:rPr>
        <w:t>andmete väljastamise</w:t>
      </w:r>
      <w:del w:id="92" w:author="Mari Koik" w:date="2024-04-04T18:40:00Z">
        <w:r w:rsidRPr="00472320" w:rsidDel="00154B0B">
          <w:rPr>
            <w:rFonts w:ascii="Times New Roman" w:hAnsi="Times New Roman" w:cs="Times New Roman"/>
            <w:sz w:val="24"/>
            <w:szCs w:val="24"/>
          </w:rPr>
          <w:delText>l</w:delText>
        </w:r>
      </w:del>
      <w:ins w:id="93" w:author="Mari Koik" w:date="2024-04-04T18:40:00Z">
        <w:r w:rsidR="00154B0B">
          <w:rPr>
            <w:rFonts w:ascii="Times New Roman" w:hAnsi="Times New Roman" w:cs="Times New Roman"/>
            <w:sz w:val="24"/>
            <w:szCs w:val="24"/>
          </w:rPr>
          <w:t xml:space="preserve"> eest</w:t>
        </w:r>
      </w:ins>
      <w:r w:rsidRPr="00472320">
        <w:rPr>
          <w:rFonts w:ascii="Times New Roman" w:hAnsi="Times New Roman" w:cs="Times New Roman"/>
          <w:sz w:val="24"/>
          <w:szCs w:val="24"/>
        </w:rPr>
        <w:t xml:space="preserve"> </w:t>
      </w:r>
      <w:del w:id="94" w:author="Mari Koik" w:date="2024-04-04T10:18:00Z">
        <w:r w:rsidRPr="00472320" w:rsidDel="00A36605">
          <w:rPr>
            <w:rFonts w:ascii="Times New Roman" w:hAnsi="Times New Roman" w:cs="Times New Roman"/>
            <w:sz w:val="24"/>
            <w:szCs w:val="24"/>
          </w:rPr>
          <w:delText xml:space="preserve">tasuda </w:delText>
        </w:r>
      </w:del>
      <w:r w:rsidRPr="00472320">
        <w:rPr>
          <w:rFonts w:ascii="Times New Roman" w:hAnsi="Times New Roman" w:cs="Times New Roman"/>
          <w:sz w:val="24"/>
          <w:szCs w:val="24"/>
        </w:rPr>
        <w:t>riigilõivu riigilõivuseaduses sätestatud määras.“.</w:t>
      </w:r>
    </w:p>
    <w:p w14:paraId="1035E5B0" w14:textId="77777777" w:rsidR="00BF5552" w:rsidRPr="00472320" w:rsidRDefault="00BF5552" w:rsidP="004D0E17">
      <w:pPr>
        <w:spacing w:after="0"/>
        <w:jc w:val="both"/>
        <w:rPr>
          <w:rFonts w:ascii="Times New Roman" w:hAnsi="Times New Roman" w:cs="Times New Roman"/>
          <w:sz w:val="24"/>
          <w:szCs w:val="24"/>
        </w:rPr>
      </w:pPr>
    </w:p>
    <w:p w14:paraId="63E1899F" w14:textId="049E6E9E" w:rsidR="00BD08DA" w:rsidRPr="00472320" w:rsidRDefault="00BD08DA" w:rsidP="004D0E17">
      <w:pPr>
        <w:spacing w:after="0"/>
        <w:jc w:val="both"/>
        <w:rPr>
          <w:rFonts w:ascii="Times New Roman" w:hAnsi="Times New Roman" w:cs="Times New Roman"/>
          <w:b/>
          <w:bCs/>
          <w:sz w:val="24"/>
          <w:szCs w:val="24"/>
        </w:rPr>
      </w:pPr>
      <w:r w:rsidRPr="00472320">
        <w:rPr>
          <w:rFonts w:ascii="Times New Roman" w:hAnsi="Times New Roman" w:cs="Times New Roman"/>
          <w:b/>
          <w:bCs/>
          <w:sz w:val="24"/>
          <w:szCs w:val="24"/>
        </w:rPr>
        <w:t xml:space="preserve">§ 3. Perekonnaseisutoimingute seaduse </w:t>
      </w:r>
      <w:r w:rsidR="00BC10C9">
        <w:rPr>
          <w:rFonts w:ascii="Times New Roman" w:hAnsi="Times New Roman" w:cs="Times New Roman"/>
          <w:b/>
          <w:bCs/>
          <w:sz w:val="24"/>
          <w:szCs w:val="24"/>
        </w:rPr>
        <w:t>täiendamine</w:t>
      </w:r>
    </w:p>
    <w:p w14:paraId="4BB8D49A" w14:textId="77777777" w:rsidR="00BD08DA" w:rsidRPr="00472320" w:rsidRDefault="00BD08DA" w:rsidP="004D0E17">
      <w:pPr>
        <w:spacing w:after="0"/>
        <w:jc w:val="both"/>
        <w:rPr>
          <w:rFonts w:ascii="Times New Roman" w:hAnsi="Times New Roman" w:cs="Times New Roman"/>
          <w:sz w:val="24"/>
          <w:szCs w:val="24"/>
        </w:rPr>
      </w:pPr>
    </w:p>
    <w:p w14:paraId="13637367" w14:textId="2A307BC2" w:rsidR="00A820C2" w:rsidRPr="00472320" w:rsidRDefault="00A820C2" w:rsidP="004D0E17">
      <w:pPr>
        <w:spacing w:after="0"/>
        <w:jc w:val="both"/>
        <w:rPr>
          <w:rFonts w:ascii="Times New Roman" w:hAnsi="Times New Roman" w:cs="Times New Roman"/>
          <w:sz w:val="24"/>
          <w:szCs w:val="24"/>
        </w:rPr>
      </w:pPr>
      <w:r w:rsidRPr="00630AB7">
        <w:rPr>
          <w:rFonts w:ascii="Times New Roman" w:hAnsi="Times New Roman" w:cs="Times New Roman"/>
          <w:sz w:val="24"/>
          <w:szCs w:val="24"/>
        </w:rPr>
        <w:t>Perekonnaseisutoimingute seaduse § 15</w:t>
      </w:r>
      <w:r>
        <w:rPr>
          <w:rFonts w:ascii="Times New Roman" w:hAnsi="Times New Roman" w:cs="Times New Roman"/>
          <w:sz w:val="24"/>
          <w:szCs w:val="24"/>
          <w:vertAlign w:val="superscript"/>
        </w:rPr>
        <w:t>4</w:t>
      </w:r>
      <w:r w:rsidRPr="00630AB7">
        <w:rPr>
          <w:rFonts w:ascii="Times New Roman" w:hAnsi="Times New Roman" w:cs="Times New Roman"/>
          <w:sz w:val="24"/>
          <w:szCs w:val="24"/>
        </w:rPr>
        <w:t xml:space="preserve"> lõikeid 1 ja 2 täiendatakse pärast sõnu </w:t>
      </w:r>
      <w:r w:rsidR="00CB4EFC">
        <w:rPr>
          <w:rFonts w:ascii="Times New Roman" w:hAnsi="Times New Roman" w:cs="Times New Roman"/>
          <w:sz w:val="24"/>
          <w:szCs w:val="24"/>
        </w:rPr>
        <w:t>„</w:t>
      </w:r>
      <w:r w:rsidRPr="00630AB7">
        <w:rPr>
          <w:rFonts w:ascii="Times New Roman" w:hAnsi="Times New Roman" w:cs="Times New Roman"/>
          <w:sz w:val="24"/>
          <w:szCs w:val="24"/>
        </w:rPr>
        <w:t>korduv tõend</w:t>
      </w:r>
      <w:r w:rsidR="00CB4EFC">
        <w:rPr>
          <w:rFonts w:ascii="Times New Roman" w:hAnsi="Times New Roman" w:cs="Times New Roman"/>
          <w:sz w:val="24"/>
          <w:szCs w:val="24"/>
        </w:rPr>
        <w:t>“</w:t>
      </w:r>
      <w:r w:rsidRPr="00630AB7">
        <w:rPr>
          <w:rFonts w:ascii="Times New Roman" w:hAnsi="Times New Roman" w:cs="Times New Roman"/>
          <w:sz w:val="24"/>
          <w:szCs w:val="24"/>
        </w:rPr>
        <w:t xml:space="preserve"> sõnadega </w:t>
      </w:r>
      <w:r w:rsidR="00CB4EFC">
        <w:rPr>
          <w:rFonts w:ascii="Times New Roman" w:hAnsi="Times New Roman" w:cs="Times New Roman"/>
          <w:sz w:val="24"/>
          <w:szCs w:val="24"/>
        </w:rPr>
        <w:t>„</w:t>
      </w:r>
      <w:r w:rsidRPr="00630AB7">
        <w:rPr>
          <w:rFonts w:ascii="Times New Roman" w:hAnsi="Times New Roman" w:cs="Times New Roman"/>
          <w:sz w:val="24"/>
          <w:szCs w:val="24"/>
        </w:rPr>
        <w:t>või abieluvõimetõend</w:t>
      </w:r>
      <w:r w:rsidR="00CB4EFC">
        <w:rPr>
          <w:rFonts w:ascii="Times New Roman" w:hAnsi="Times New Roman" w:cs="Times New Roman"/>
          <w:sz w:val="24"/>
          <w:szCs w:val="24"/>
        </w:rPr>
        <w:t>“</w:t>
      </w:r>
      <w:r w:rsidRPr="00630AB7">
        <w:rPr>
          <w:rFonts w:ascii="Times New Roman" w:hAnsi="Times New Roman" w:cs="Times New Roman"/>
          <w:sz w:val="24"/>
          <w:szCs w:val="24"/>
        </w:rPr>
        <w:t xml:space="preserve"> vastavas käändes.</w:t>
      </w:r>
    </w:p>
    <w:p w14:paraId="35B082E1" w14:textId="77777777" w:rsidR="00BD08DA" w:rsidRPr="00472320" w:rsidRDefault="00BD08DA" w:rsidP="004D0E17">
      <w:pPr>
        <w:spacing w:after="0"/>
        <w:jc w:val="both"/>
        <w:rPr>
          <w:rFonts w:ascii="Times New Roman" w:hAnsi="Times New Roman" w:cs="Times New Roman"/>
          <w:sz w:val="24"/>
          <w:szCs w:val="24"/>
        </w:rPr>
      </w:pPr>
    </w:p>
    <w:p w14:paraId="559E9782" w14:textId="28FEF2D3" w:rsidR="00492CC0" w:rsidRPr="00472320" w:rsidRDefault="00492CC0" w:rsidP="00492CC0">
      <w:pPr>
        <w:spacing w:after="0"/>
        <w:jc w:val="both"/>
        <w:rPr>
          <w:rFonts w:ascii="Times New Roman" w:hAnsi="Times New Roman" w:cs="Times New Roman"/>
          <w:b/>
          <w:bCs/>
          <w:sz w:val="24"/>
          <w:szCs w:val="24"/>
        </w:rPr>
      </w:pPr>
      <w:r w:rsidRPr="00472320">
        <w:rPr>
          <w:rFonts w:ascii="Times New Roman" w:hAnsi="Times New Roman" w:cs="Times New Roman"/>
          <w:b/>
          <w:bCs/>
          <w:sz w:val="24"/>
          <w:szCs w:val="24"/>
        </w:rPr>
        <w:t xml:space="preserve">§ </w:t>
      </w:r>
      <w:r w:rsidR="00BD08DA" w:rsidRPr="00472320">
        <w:rPr>
          <w:rFonts w:ascii="Times New Roman" w:hAnsi="Times New Roman" w:cs="Times New Roman"/>
          <w:b/>
          <w:bCs/>
          <w:sz w:val="24"/>
          <w:szCs w:val="24"/>
        </w:rPr>
        <w:t>4</w:t>
      </w:r>
      <w:r w:rsidRPr="00472320">
        <w:rPr>
          <w:rFonts w:ascii="Times New Roman" w:hAnsi="Times New Roman" w:cs="Times New Roman"/>
          <w:b/>
          <w:bCs/>
          <w:sz w:val="24"/>
          <w:szCs w:val="24"/>
        </w:rPr>
        <w:t xml:space="preserve">. Rahvastikuregistri seaduse </w:t>
      </w:r>
      <w:r w:rsidR="00BC10C9">
        <w:rPr>
          <w:rFonts w:ascii="Times New Roman" w:hAnsi="Times New Roman" w:cs="Times New Roman"/>
          <w:b/>
          <w:bCs/>
          <w:sz w:val="24"/>
          <w:szCs w:val="24"/>
        </w:rPr>
        <w:t>täiendamine</w:t>
      </w:r>
    </w:p>
    <w:p w14:paraId="402726B3" w14:textId="77777777" w:rsidR="00492CC0" w:rsidRPr="00472320" w:rsidRDefault="00492CC0" w:rsidP="00492CC0">
      <w:pPr>
        <w:spacing w:after="0"/>
        <w:jc w:val="both"/>
        <w:rPr>
          <w:rFonts w:ascii="Times New Roman" w:hAnsi="Times New Roman" w:cs="Times New Roman"/>
          <w:sz w:val="24"/>
          <w:szCs w:val="24"/>
        </w:rPr>
      </w:pPr>
    </w:p>
    <w:p w14:paraId="536EA6A5" w14:textId="5C0A20F0" w:rsidR="00492CC0" w:rsidRPr="00472320" w:rsidRDefault="00492CC0" w:rsidP="00492CC0">
      <w:pPr>
        <w:spacing w:after="0"/>
        <w:jc w:val="both"/>
        <w:rPr>
          <w:rFonts w:ascii="Times New Roman" w:hAnsi="Times New Roman" w:cs="Times New Roman"/>
          <w:sz w:val="24"/>
          <w:szCs w:val="24"/>
        </w:rPr>
      </w:pPr>
      <w:r w:rsidRPr="00472320">
        <w:rPr>
          <w:rFonts w:ascii="Times New Roman" w:hAnsi="Times New Roman" w:cs="Times New Roman"/>
          <w:sz w:val="24"/>
          <w:szCs w:val="24"/>
        </w:rPr>
        <w:t>Rahvastikuregistri seaduse</w:t>
      </w:r>
      <w:r w:rsidR="00816A68" w:rsidRPr="00472320">
        <w:rPr>
          <w:rFonts w:ascii="Times New Roman" w:hAnsi="Times New Roman" w:cs="Times New Roman"/>
          <w:sz w:val="24"/>
          <w:szCs w:val="24"/>
        </w:rPr>
        <w:t xml:space="preserve"> § 53 lõiget 5 täiendatakse pärast sõna „üksus“ sõnadega „või </w:t>
      </w:r>
      <w:r w:rsidR="0090357C" w:rsidRPr="00472320">
        <w:rPr>
          <w:rFonts w:ascii="Times New Roman" w:hAnsi="Times New Roman" w:cs="Times New Roman"/>
          <w:sz w:val="24"/>
          <w:szCs w:val="24"/>
        </w:rPr>
        <w:t>Eesti välisesindus</w:t>
      </w:r>
      <w:r w:rsidR="00816A68" w:rsidRPr="00472320">
        <w:rPr>
          <w:rFonts w:ascii="Times New Roman" w:hAnsi="Times New Roman" w:cs="Times New Roman"/>
          <w:sz w:val="24"/>
          <w:szCs w:val="24"/>
        </w:rPr>
        <w:t>“.</w:t>
      </w:r>
    </w:p>
    <w:p w14:paraId="4AE5952C" w14:textId="77777777" w:rsidR="00492CC0" w:rsidRPr="00472320" w:rsidRDefault="00492CC0" w:rsidP="004D0E17">
      <w:pPr>
        <w:spacing w:after="0"/>
        <w:jc w:val="both"/>
        <w:rPr>
          <w:rFonts w:ascii="Times New Roman" w:hAnsi="Times New Roman" w:cs="Times New Roman"/>
          <w:sz w:val="24"/>
          <w:szCs w:val="24"/>
        </w:rPr>
      </w:pPr>
    </w:p>
    <w:p w14:paraId="5A8E8BA0" w14:textId="773D958C" w:rsidR="005B3ADE" w:rsidRPr="00D31093" w:rsidRDefault="00492CC0" w:rsidP="00492CC0">
      <w:pPr>
        <w:spacing w:after="0"/>
        <w:rPr>
          <w:rFonts w:ascii="Times New Roman" w:hAnsi="Times New Roman" w:cs="Times New Roman"/>
          <w:b/>
          <w:sz w:val="24"/>
          <w:szCs w:val="24"/>
        </w:rPr>
      </w:pPr>
      <w:r w:rsidRPr="00D31093">
        <w:rPr>
          <w:rFonts w:ascii="Times New Roman" w:hAnsi="Times New Roman" w:cs="Times New Roman"/>
          <w:b/>
          <w:sz w:val="24"/>
          <w:szCs w:val="24"/>
        </w:rPr>
        <w:t xml:space="preserve">§ </w:t>
      </w:r>
      <w:r w:rsidR="008665BB" w:rsidRPr="00D31093">
        <w:rPr>
          <w:rFonts w:ascii="Times New Roman" w:hAnsi="Times New Roman" w:cs="Times New Roman"/>
          <w:b/>
          <w:sz w:val="24"/>
          <w:szCs w:val="24"/>
        </w:rPr>
        <w:t>5</w:t>
      </w:r>
      <w:r w:rsidRPr="00D31093">
        <w:rPr>
          <w:rFonts w:ascii="Times New Roman" w:hAnsi="Times New Roman" w:cs="Times New Roman"/>
          <w:b/>
          <w:sz w:val="24"/>
          <w:szCs w:val="24"/>
        </w:rPr>
        <w:t xml:space="preserve">. </w:t>
      </w:r>
      <w:r w:rsidR="005B3ADE" w:rsidRPr="00D31093">
        <w:rPr>
          <w:rFonts w:ascii="Times New Roman" w:hAnsi="Times New Roman" w:cs="Times New Roman"/>
          <w:b/>
          <w:sz w:val="24"/>
          <w:szCs w:val="24"/>
        </w:rPr>
        <w:t>Relvaseaduse muutmine</w:t>
      </w:r>
    </w:p>
    <w:p w14:paraId="7A186347" w14:textId="77777777" w:rsidR="005B3ADE" w:rsidRPr="00D31093" w:rsidRDefault="005B3ADE" w:rsidP="00CB4EFC">
      <w:pPr>
        <w:spacing w:after="0" w:line="240" w:lineRule="auto"/>
        <w:rPr>
          <w:rFonts w:ascii="Times New Roman" w:hAnsi="Times New Roman" w:cs="Times New Roman"/>
          <w:b/>
          <w:sz w:val="24"/>
          <w:szCs w:val="24"/>
        </w:rPr>
      </w:pPr>
    </w:p>
    <w:p w14:paraId="3E75BF5E" w14:textId="0C886E92" w:rsidR="0034787A" w:rsidRPr="00FC28E7" w:rsidRDefault="0034787A" w:rsidP="00CB4EFC">
      <w:pPr>
        <w:spacing w:after="0" w:line="240" w:lineRule="auto"/>
        <w:rPr>
          <w:rFonts w:ascii="Times New Roman" w:hAnsi="Times New Roman" w:cs="Times New Roman"/>
          <w:sz w:val="24"/>
          <w:szCs w:val="24"/>
        </w:rPr>
      </w:pPr>
      <w:bookmarkStart w:id="95" w:name="_Hlk162438916"/>
      <w:r w:rsidRPr="00FC28E7">
        <w:rPr>
          <w:rFonts w:ascii="Times New Roman" w:hAnsi="Times New Roman" w:cs="Times New Roman"/>
          <w:sz w:val="24"/>
          <w:szCs w:val="24"/>
        </w:rPr>
        <w:t>Relvaseaduses tehakse järgmised muudatused:</w:t>
      </w:r>
    </w:p>
    <w:p w14:paraId="51927625" w14:textId="77777777" w:rsidR="00FC28E7" w:rsidRDefault="00FC28E7" w:rsidP="00FC28E7">
      <w:pPr>
        <w:spacing w:after="0" w:line="240" w:lineRule="auto"/>
        <w:rPr>
          <w:rFonts w:ascii="Times New Roman" w:hAnsi="Times New Roman" w:cs="Times New Roman"/>
          <w:b/>
          <w:bCs/>
          <w:sz w:val="24"/>
          <w:szCs w:val="24"/>
        </w:rPr>
      </w:pPr>
    </w:p>
    <w:p w14:paraId="34237497" w14:textId="1B4C1A1C" w:rsidR="0034787A" w:rsidRPr="00FC28E7" w:rsidRDefault="0034787A" w:rsidP="00630AB7">
      <w:pPr>
        <w:spacing w:after="0" w:line="240" w:lineRule="auto"/>
        <w:rPr>
          <w:rFonts w:ascii="Times New Roman" w:hAnsi="Times New Roman" w:cs="Times New Roman"/>
          <w:sz w:val="24"/>
          <w:szCs w:val="24"/>
        </w:rPr>
      </w:pPr>
      <w:r w:rsidRPr="00630AB7">
        <w:rPr>
          <w:rFonts w:ascii="Times New Roman" w:hAnsi="Times New Roman" w:cs="Times New Roman"/>
          <w:b/>
          <w:bCs/>
          <w:sz w:val="24"/>
          <w:szCs w:val="24"/>
        </w:rPr>
        <w:t>1)</w:t>
      </w:r>
      <w:r w:rsidRPr="00FC28E7">
        <w:rPr>
          <w:rFonts w:ascii="Times New Roman" w:hAnsi="Times New Roman" w:cs="Times New Roman"/>
          <w:sz w:val="24"/>
          <w:szCs w:val="24"/>
        </w:rPr>
        <w:t xml:space="preserve"> paragrahvi 60</w:t>
      </w:r>
      <w:r w:rsidRPr="00FC28E7">
        <w:rPr>
          <w:rFonts w:ascii="Times New Roman" w:hAnsi="Times New Roman" w:cs="Times New Roman"/>
          <w:sz w:val="24"/>
          <w:szCs w:val="24"/>
          <w:vertAlign w:val="superscript"/>
        </w:rPr>
        <w:t>1</w:t>
      </w:r>
      <w:r w:rsidRPr="00FC28E7">
        <w:rPr>
          <w:rFonts w:ascii="Times New Roman" w:hAnsi="Times New Roman" w:cs="Times New Roman"/>
          <w:sz w:val="24"/>
          <w:szCs w:val="24"/>
        </w:rPr>
        <w:t xml:space="preserve"> täiendatakse lõikega 2</w:t>
      </w:r>
      <w:r w:rsidRPr="00FC28E7">
        <w:rPr>
          <w:rFonts w:ascii="Times New Roman" w:hAnsi="Times New Roman" w:cs="Times New Roman"/>
          <w:sz w:val="24"/>
          <w:szCs w:val="24"/>
          <w:vertAlign w:val="superscript"/>
        </w:rPr>
        <w:t xml:space="preserve">1 </w:t>
      </w:r>
      <w:r w:rsidRPr="00FC28E7">
        <w:rPr>
          <w:rFonts w:ascii="Times New Roman" w:hAnsi="Times New Roman" w:cs="Times New Roman"/>
          <w:sz w:val="24"/>
          <w:szCs w:val="24"/>
        </w:rPr>
        <w:t>järgmises sõnastuses:</w:t>
      </w:r>
    </w:p>
    <w:p w14:paraId="3F97F853" w14:textId="77777777" w:rsidR="00FC28E7" w:rsidRDefault="00FC28E7" w:rsidP="00FC28E7">
      <w:pPr>
        <w:spacing w:after="0" w:line="240" w:lineRule="auto"/>
        <w:rPr>
          <w:rFonts w:ascii="Times New Roman" w:hAnsi="Times New Roman" w:cs="Times New Roman"/>
          <w:sz w:val="24"/>
          <w:szCs w:val="24"/>
        </w:rPr>
      </w:pPr>
    </w:p>
    <w:p w14:paraId="2C77A373" w14:textId="322E9786" w:rsidR="0034787A" w:rsidRPr="00FC28E7" w:rsidRDefault="0034787A" w:rsidP="00630AB7">
      <w:pPr>
        <w:spacing w:after="0" w:line="240" w:lineRule="auto"/>
        <w:rPr>
          <w:rFonts w:ascii="Times New Roman" w:hAnsi="Times New Roman" w:cs="Times New Roman"/>
          <w:sz w:val="24"/>
          <w:szCs w:val="24"/>
        </w:rPr>
      </w:pPr>
      <w:r w:rsidRPr="00FC28E7">
        <w:rPr>
          <w:rFonts w:ascii="Times New Roman" w:hAnsi="Times New Roman" w:cs="Times New Roman"/>
          <w:sz w:val="24"/>
          <w:szCs w:val="24"/>
        </w:rPr>
        <w:t>„(2</w:t>
      </w:r>
      <w:r w:rsidRPr="00FC28E7">
        <w:rPr>
          <w:rFonts w:ascii="Times New Roman" w:hAnsi="Times New Roman" w:cs="Times New Roman"/>
          <w:sz w:val="24"/>
          <w:szCs w:val="24"/>
          <w:vertAlign w:val="superscript"/>
        </w:rPr>
        <w:t>1</w:t>
      </w:r>
      <w:r w:rsidRPr="00FC28E7">
        <w:rPr>
          <w:rFonts w:ascii="Times New Roman" w:hAnsi="Times New Roman" w:cs="Times New Roman"/>
          <w:sz w:val="24"/>
          <w:szCs w:val="24"/>
        </w:rPr>
        <w:t xml:space="preserve">) Enne eriloa taotlemist </w:t>
      </w:r>
      <w:del w:id="96" w:author="Mari Koik" w:date="2024-04-04T10:18:00Z">
        <w:r w:rsidRPr="00FC28E7" w:rsidDel="00A36605">
          <w:rPr>
            <w:rFonts w:ascii="Times New Roman" w:hAnsi="Times New Roman" w:cs="Times New Roman"/>
            <w:sz w:val="24"/>
            <w:szCs w:val="24"/>
          </w:rPr>
          <w:delText xml:space="preserve">peab </w:delText>
        </w:r>
      </w:del>
      <w:ins w:id="97" w:author="Mari Koik" w:date="2024-04-04T10:18:00Z">
        <w:r w:rsidR="00A36605">
          <w:rPr>
            <w:rFonts w:ascii="Times New Roman" w:hAnsi="Times New Roman" w:cs="Times New Roman"/>
            <w:sz w:val="24"/>
            <w:szCs w:val="24"/>
          </w:rPr>
          <w:t>tasub</w:t>
        </w:r>
        <w:r w:rsidR="00A36605" w:rsidRPr="00FC28E7">
          <w:rPr>
            <w:rFonts w:ascii="Times New Roman" w:hAnsi="Times New Roman" w:cs="Times New Roman"/>
            <w:sz w:val="24"/>
            <w:szCs w:val="24"/>
          </w:rPr>
          <w:t xml:space="preserve"> </w:t>
        </w:r>
      </w:ins>
      <w:r w:rsidRPr="00FC28E7">
        <w:rPr>
          <w:rFonts w:ascii="Times New Roman" w:hAnsi="Times New Roman" w:cs="Times New Roman"/>
          <w:sz w:val="24"/>
          <w:szCs w:val="24"/>
        </w:rPr>
        <w:t xml:space="preserve">taotleja </w:t>
      </w:r>
      <w:del w:id="98" w:author="Mari Koik" w:date="2024-04-04T10:18:00Z">
        <w:r w:rsidRPr="00FC28E7" w:rsidDel="00A36605">
          <w:rPr>
            <w:rFonts w:ascii="Times New Roman" w:hAnsi="Times New Roman" w:cs="Times New Roman"/>
            <w:sz w:val="24"/>
            <w:szCs w:val="24"/>
          </w:rPr>
          <w:delText xml:space="preserve">tasuma </w:delText>
        </w:r>
      </w:del>
      <w:r w:rsidRPr="00FC28E7">
        <w:rPr>
          <w:rFonts w:ascii="Times New Roman" w:hAnsi="Times New Roman" w:cs="Times New Roman"/>
          <w:sz w:val="24"/>
          <w:szCs w:val="24"/>
        </w:rPr>
        <w:t>riigilõivu.“;</w:t>
      </w:r>
    </w:p>
    <w:p w14:paraId="3A624815" w14:textId="77777777" w:rsidR="00FC28E7" w:rsidRDefault="00FC28E7" w:rsidP="00FC28E7">
      <w:pPr>
        <w:spacing w:after="0" w:line="240" w:lineRule="auto"/>
        <w:rPr>
          <w:rFonts w:ascii="Times New Roman" w:hAnsi="Times New Roman" w:cs="Times New Roman"/>
          <w:b/>
          <w:bCs/>
          <w:sz w:val="24"/>
          <w:szCs w:val="24"/>
        </w:rPr>
      </w:pPr>
    </w:p>
    <w:p w14:paraId="04428824" w14:textId="1D4E96B8" w:rsidR="00FC28E7" w:rsidRPr="00FC28E7" w:rsidRDefault="0034787A" w:rsidP="00630AB7">
      <w:pPr>
        <w:spacing w:after="0" w:line="240" w:lineRule="auto"/>
        <w:rPr>
          <w:rFonts w:ascii="Times New Roman" w:hAnsi="Times New Roman" w:cs="Times New Roman"/>
          <w:sz w:val="24"/>
          <w:szCs w:val="24"/>
        </w:rPr>
      </w:pPr>
      <w:r w:rsidRPr="00630AB7">
        <w:rPr>
          <w:rFonts w:ascii="Times New Roman" w:hAnsi="Times New Roman" w:cs="Times New Roman"/>
          <w:b/>
          <w:bCs/>
          <w:sz w:val="24"/>
          <w:szCs w:val="24"/>
        </w:rPr>
        <w:t>2)</w:t>
      </w:r>
      <w:r w:rsidRPr="00FC28E7">
        <w:rPr>
          <w:rFonts w:ascii="Times New Roman" w:hAnsi="Times New Roman" w:cs="Times New Roman"/>
          <w:sz w:val="24"/>
          <w:szCs w:val="24"/>
        </w:rPr>
        <w:t xml:space="preserve"> </w:t>
      </w:r>
      <w:bookmarkStart w:id="99" w:name="_Hlk160533906"/>
      <w:r w:rsidRPr="00FC28E7">
        <w:rPr>
          <w:rFonts w:ascii="Times New Roman" w:hAnsi="Times New Roman" w:cs="Times New Roman"/>
          <w:sz w:val="24"/>
          <w:szCs w:val="24"/>
        </w:rPr>
        <w:t xml:space="preserve">paragrahvi </w:t>
      </w:r>
      <w:del w:id="100" w:author="Mari Koik" w:date="2024-04-04T10:22:00Z">
        <w:r w:rsidR="005B3ADE" w:rsidRPr="00DA0182" w:rsidDel="00A36605">
          <w:rPr>
            <w:rFonts w:ascii="Times New Roman" w:hAnsi="Times New Roman" w:cs="Times New Roman"/>
            <w:sz w:val="24"/>
            <w:szCs w:val="24"/>
          </w:rPr>
          <w:delText xml:space="preserve">§ </w:delText>
        </w:r>
      </w:del>
      <w:r w:rsidR="005B3ADE" w:rsidRPr="00DA0182">
        <w:rPr>
          <w:rFonts w:ascii="Times New Roman" w:hAnsi="Times New Roman" w:cs="Times New Roman"/>
          <w:sz w:val="24"/>
          <w:szCs w:val="24"/>
        </w:rPr>
        <w:t>62</w:t>
      </w:r>
      <w:r w:rsidR="005B3ADE" w:rsidRPr="00DA0182">
        <w:rPr>
          <w:rFonts w:ascii="Times New Roman" w:hAnsi="Times New Roman" w:cs="Times New Roman"/>
          <w:sz w:val="24"/>
          <w:szCs w:val="24"/>
          <w:vertAlign w:val="superscript"/>
        </w:rPr>
        <w:t>4</w:t>
      </w:r>
      <w:r w:rsidR="005B3ADE" w:rsidRPr="00DA0182">
        <w:rPr>
          <w:rFonts w:ascii="Times New Roman" w:hAnsi="Times New Roman" w:cs="Times New Roman"/>
          <w:sz w:val="24"/>
          <w:szCs w:val="24"/>
        </w:rPr>
        <w:t xml:space="preserve"> lõikest 5 </w:t>
      </w:r>
      <w:bookmarkEnd w:id="99"/>
      <w:r w:rsidR="005B3ADE" w:rsidRPr="00DA0182">
        <w:rPr>
          <w:rFonts w:ascii="Times New Roman" w:hAnsi="Times New Roman" w:cs="Times New Roman"/>
          <w:sz w:val="24"/>
          <w:szCs w:val="24"/>
        </w:rPr>
        <w:t>jäetakse välja sõnad „ning on tasutud riigilõiv</w:t>
      </w:r>
      <w:r w:rsidR="005B3ADE" w:rsidRPr="00FC28E7">
        <w:rPr>
          <w:rFonts w:ascii="Times New Roman" w:hAnsi="Times New Roman" w:cs="Times New Roman"/>
          <w:sz w:val="24"/>
          <w:szCs w:val="24"/>
        </w:rPr>
        <w:t>“</w:t>
      </w:r>
      <w:r w:rsidR="00FC28E7" w:rsidRPr="00FC28E7">
        <w:rPr>
          <w:rFonts w:ascii="Times New Roman" w:hAnsi="Times New Roman" w:cs="Times New Roman"/>
          <w:sz w:val="24"/>
          <w:szCs w:val="24"/>
        </w:rPr>
        <w:t>;</w:t>
      </w:r>
    </w:p>
    <w:p w14:paraId="11F80210" w14:textId="77777777" w:rsidR="00FC28E7" w:rsidRPr="00FC28E7" w:rsidRDefault="00FC28E7" w:rsidP="00630AB7">
      <w:pPr>
        <w:spacing w:after="0" w:line="240" w:lineRule="auto"/>
        <w:rPr>
          <w:rFonts w:ascii="Times New Roman" w:hAnsi="Times New Roman" w:cs="Times New Roman"/>
          <w:sz w:val="24"/>
          <w:szCs w:val="24"/>
        </w:rPr>
      </w:pPr>
    </w:p>
    <w:p w14:paraId="2C3FDF9B" w14:textId="77777777" w:rsidR="00FC28E7" w:rsidRPr="00FC28E7" w:rsidRDefault="00FC28E7" w:rsidP="00630AB7">
      <w:pPr>
        <w:spacing w:after="0" w:line="240" w:lineRule="auto"/>
        <w:rPr>
          <w:rFonts w:ascii="Times New Roman" w:hAnsi="Times New Roman" w:cs="Times New Roman"/>
          <w:sz w:val="24"/>
          <w:szCs w:val="24"/>
        </w:rPr>
      </w:pPr>
      <w:r w:rsidRPr="00630AB7">
        <w:rPr>
          <w:rFonts w:ascii="Times New Roman" w:hAnsi="Times New Roman" w:cs="Times New Roman"/>
          <w:b/>
          <w:bCs/>
          <w:sz w:val="24"/>
          <w:szCs w:val="24"/>
        </w:rPr>
        <w:t>3)</w:t>
      </w:r>
      <w:r w:rsidRPr="00FC28E7">
        <w:rPr>
          <w:rFonts w:ascii="Times New Roman" w:hAnsi="Times New Roman" w:cs="Times New Roman"/>
          <w:sz w:val="24"/>
          <w:szCs w:val="24"/>
        </w:rPr>
        <w:t xml:space="preserve"> paragrahvi 80 täiendatakse lõikega 2</w:t>
      </w:r>
      <w:r w:rsidRPr="00FC28E7">
        <w:rPr>
          <w:rFonts w:ascii="Times New Roman" w:hAnsi="Times New Roman" w:cs="Times New Roman"/>
          <w:sz w:val="24"/>
          <w:szCs w:val="24"/>
          <w:vertAlign w:val="superscript"/>
        </w:rPr>
        <w:t>3</w:t>
      </w:r>
      <w:r w:rsidRPr="00FC28E7">
        <w:rPr>
          <w:rFonts w:ascii="Times New Roman" w:hAnsi="Times New Roman" w:cs="Times New Roman"/>
          <w:sz w:val="24"/>
          <w:szCs w:val="24"/>
        </w:rPr>
        <w:t xml:space="preserve"> järgmises sõnastuses:</w:t>
      </w:r>
    </w:p>
    <w:p w14:paraId="371DEE22" w14:textId="77777777" w:rsidR="00FC28E7" w:rsidRPr="00FC28E7" w:rsidRDefault="00FC28E7" w:rsidP="00630AB7">
      <w:pPr>
        <w:spacing w:after="0" w:line="240" w:lineRule="auto"/>
        <w:rPr>
          <w:rFonts w:ascii="Times New Roman" w:hAnsi="Times New Roman" w:cs="Times New Roman"/>
          <w:sz w:val="24"/>
          <w:szCs w:val="24"/>
        </w:rPr>
      </w:pPr>
    </w:p>
    <w:p w14:paraId="0A293414" w14:textId="612AA29A" w:rsidR="005B3ADE" w:rsidRPr="00630AB7" w:rsidRDefault="00FC28E7" w:rsidP="00630AB7">
      <w:pPr>
        <w:spacing w:after="0" w:line="240" w:lineRule="auto"/>
        <w:rPr>
          <w:rFonts w:ascii="Times New Roman" w:hAnsi="Times New Roman" w:cs="Times New Roman"/>
          <w:color w:val="202020"/>
          <w:sz w:val="24"/>
          <w:szCs w:val="24"/>
          <w:shd w:val="clear" w:color="auto" w:fill="FFFFFF"/>
        </w:rPr>
      </w:pPr>
      <w:r w:rsidRPr="00FC28E7">
        <w:rPr>
          <w:rFonts w:ascii="Times New Roman" w:hAnsi="Times New Roman" w:cs="Times New Roman"/>
          <w:sz w:val="24"/>
          <w:szCs w:val="24"/>
        </w:rPr>
        <w:t>„(2</w:t>
      </w:r>
      <w:r w:rsidRPr="00FC28E7">
        <w:rPr>
          <w:rFonts w:ascii="Times New Roman" w:hAnsi="Times New Roman" w:cs="Times New Roman"/>
          <w:sz w:val="24"/>
          <w:szCs w:val="24"/>
          <w:vertAlign w:val="superscript"/>
        </w:rPr>
        <w:t>3</w:t>
      </w:r>
      <w:r w:rsidRPr="00FC28E7">
        <w:rPr>
          <w:rFonts w:ascii="Times New Roman" w:hAnsi="Times New Roman" w:cs="Times New Roman"/>
          <w:sz w:val="24"/>
          <w:szCs w:val="24"/>
        </w:rPr>
        <w:t>) Enne r</w:t>
      </w:r>
      <w:r w:rsidRPr="00630AB7">
        <w:rPr>
          <w:rFonts w:ascii="Times New Roman" w:hAnsi="Times New Roman" w:cs="Times New Roman"/>
          <w:color w:val="202020"/>
          <w:sz w:val="24"/>
          <w:szCs w:val="24"/>
          <w:shd w:val="clear" w:color="auto" w:fill="FFFFFF"/>
        </w:rPr>
        <w:t xml:space="preserve">elva ümbertegemise, laskekõlbmatuks muutmise, relva laskekõlbmatusnõuetele vastavuse tuvastamise või lammutamise loa taotlemist </w:t>
      </w:r>
      <w:del w:id="101" w:author="Mari Koik" w:date="2024-04-04T10:19:00Z">
        <w:r w:rsidRPr="00630AB7" w:rsidDel="00A36605">
          <w:rPr>
            <w:rFonts w:ascii="Times New Roman" w:hAnsi="Times New Roman" w:cs="Times New Roman"/>
            <w:color w:val="202020"/>
            <w:sz w:val="24"/>
            <w:szCs w:val="24"/>
            <w:shd w:val="clear" w:color="auto" w:fill="FFFFFF"/>
          </w:rPr>
          <w:delText xml:space="preserve">peab </w:delText>
        </w:r>
      </w:del>
      <w:ins w:id="102" w:author="Mari Koik" w:date="2024-04-04T10:19:00Z">
        <w:r w:rsidR="00A36605">
          <w:rPr>
            <w:rFonts w:ascii="Times New Roman" w:hAnsi="Times New Roman" w:cs="Times New Roman"/>
            <w:color w:val="202020"/>
            <w:sz w:val="24"/>
            <w:szCs w:val="24"/>
            <w:shd w:val="clear" w:color="auto" w:fill="FFFFFF"/>
          </w:rPr>
          <w:t>tasub</w:t>
        </w:r>
        <w:r w:rsidR="00A36605" w:rsidRPr="00630AB7">
          <w:rPr>
            <w:rFonts w:ascii="Times New Roman" w:hAnsi="Times New Roman" w:cs="Times New Roman"/>
            <w:color w:val="202020"/>
            <w:sz w:val="24"/>
            <w:szCs w:val="24"/>
            <w:shd w:val="clear" w:color="auto" w:fill="FFFFFF"/>
          </w:rPr>
          <w:t xml:space="preserve"> </w:t>
        </w:r>
      </w:ins>
      <w:r w:rsidRPr="00630AB7">
        <w:rPr>
          <w:rFonts w:ascii="Times New Roman" w:hAnsi="Times New Roman" w:cs="Times New Roman"/>
          <w:color w:val="202020"/>
          <w:sz w:val="24"/>
          <w:szCs w:val="24"/>
          <w:shd w:val="clear" w:color="auto" w:fill="FFFFFF"/>
        </w:rPr>
        <w:t xml:space="preserve">taotleja </w:t>
      </w:r>
      <w:del w:id="103" w:author="Mari Koik" w:date="2024-04-04T10:19:00Z">
        <w:r w:rsidRPr="00630AB7" w:rsidDel="00A36605">
          <w:rPr>
            <w:rFonts w:ascii="Times New Roman" w:hAnsi="Times New Roman" w:cs="Times New Roman"/>
            <w:color w:val="202020"/>
            <w:sz w:val="24"/>
            <w:szCs w:val="24"/>
            <w:shd w:val="clear" w:color="auto" w:fill="FFFFFF"/>
          </w:rPr>
          <w:delText xml:space="preserve">tasuma </w:delText>
        </w:r>
      </w:del>
      <w:r w:rsidRPr="00630AB7">
        <w:rPr>
          <w:rFonts w:ascii="Times New Roman" w:hAnsi="Times New Roman" w:cs="Times New Roman"/>
          <w:color w:val="202020"/>
          <w:sz w:val="24"/>
          <w:szCs w:val="24"/>
          <w:shd w:val="clear" w:color="auto" w:fill="FFFFFF"/>
        </w:rPr>
        <w:t>riigilõivu.“</w:t>
      </w:r>
      <w:r w:rsidR="005B3ADE" w:rsidRPr="00FC28E7">
        <w:rPr>
          <w:rFonts w:ascii="Times New Roman" w:hAnsi="Times New Roman" w:cs="Times New Roman"/>
          <w:sz w:val="24"/>
          <w:szCs w:val="24"/>
        </w:rPr>
        <w:t>.</w:t>
      </w:r>
    </w:p>
    <w:bookmarkEnd w:id="95"/>
    <w:p w14:paraId="4B48D148" w14:textId="77777777" w:rsidR="005B3ADE" w:rsidRPr="00104CA2" w:rsidRDefault="005B3ADE" w:rsidP="00492CC0">
      <w:pPr>
        <w:spacing w:after="0"/>
        <w:rPr>
          <w:rFonts w:ascii="Times New Roman" w:hAnsi="Times New Roman" w:cs="Times New Roman"/>
          <w:b/>
          <w:bCs/>
          <w:sz w:val="24"/>
          <w:szCs w:val="24"/>
        </w:rPr>
      </w:pPr>
    </w:p>
    <w:p w14:paraId="0B265EF0" w14:textId="1C090AD0" w:rsidR="00492CC0" w:rsidRPr="00472320" w:rsidRDefault="005B3ADE" w:rsidP="00492CC0">
      <w:pPr>
        <w:spacing w:after="0"/>
        <w:rPr>
          <w:rFonts w:ascii="Times New Roman" w:hAnsi="Times New Roman" w:cs="Times New Roman"/>
          <w:b/>
          <w:bCs/>
          <w:sz w:val="24"/>
          <w:szCs w:val="24"/>
        </w:rPr>
      </w:pPr>
      <w:r w:rsidRPr="00D31093">
        <w:rPr>
          <w:rFonts w:ascii="Times New Roman" w:hAnsi="Times New Roman" w:cs="Times New Roman"/>
          <w:b/>
          <w:sz w:val="24"/>
          <w:szCs w:val="24"/>
        </w:rPr>
        <w:t>§ 6.</w:t>
      </w:r>
      <w:r w:rsidRPr="00104CA2">
        <w:rPr>
          <w:rFonts w:ascii="Times New Roman" w:hAnsi="Times New Roman" w:cs="Times New Roman"/>
          <w:b/>
          <w:bCs/>
          <w:sz w:val="24"/>
          <w:szCs w:val="24"/>
        </w:rPr>
        <w:t xml:space="preserve"> </w:t>
      </w:r>
      <w:r w:rsidR="00492CC0" w:rsidRPr="00472320">
        <w:rPr>
          <w:rFonts w:ascii="Times New Roman" w:hAnsi="Times New Roman" w:cs="Times New Roman"/>
          <w:b/>
          <w:bCs/>
          <w:sz w:val="24"/>
          <w:szCs w:val="24"/>
        </w:rPr>
        <w:t xml:space="preserve">Seaduse jõustumine </w:t>
      </w:r>
    </w:p>
    <w:p w14:paraId="7ACC0594" w14:textId="743DC7A3" w:rsidR="00492CC0" w:rsidRPr="00472320" w:rsidRDefault="00492CC0" w:rsidP="004D0E17">
      <w:pPr>
        <w:spacing w:after="0"/>
        <w:jc w:val="both"/>
        <w:rPr>
          <w:rFonts w:ascii="Times New Roman" w:hAnsi="Times New Roman" w:cs="Times New Roman"/>
          <w:sz w:val="24"/>
          <w:szCs w:val="24"/>
        </w:rPr>
      </w:pPr>
    </w:p>
    <w:p w14:paraId="35CC4267" w14:textId="3103D340" w:rsidR="008F0989" w:rsidRPr="00472320" w:rsidRDefault="008F0989" w:rsidP="004D0E17">
      <w:pPr>
        <w:spacing w:after="0"/>
        <w:jc w:val="both"/>
        <w:rPr>
          <w:rFonts w:ascii="Times New Roman" w:hAnsi="Times New Roman" w:cs="Times New Roman"/>
          <w:sz w:val="24"/>
          <w:szCs w:val="24"/>
        </w:rPr>
      </w:pPr>
      <w:r w:rsidRPr="00472320">
        <w:rPr>
          <w:rFonts w:ascii="Times New Roman" w:hAnsi="Times New Roman" w:cs="Times New Roman"/>
          <w:sz w:val="24"/>
          <w:szCs w:val="24"/>
          <w:lang w:eastAsia="et-EE"/>
        </w:rPr>
        <w:t>Käesolev seadus jõustub 202</w:t>
      </w:r>
      <w:r w:rsidR="00776117" w:rsidRPr="00472320">
        <w:rPr>
          <w:rFonts w:ascii="Times New Roman" w:hAnsi="Times New Roman" w:cs="Times New Roman"/>
          <w:sz w:val="24"/>
          <w:szCs w:val="24"/>
          <w:lang w:eastAsia="et-EE"/>
        </w:rPr>
        <w:t>5</w:t>
      </w:r>
      <w:r w:rsidRPr="00472320">
        <w:rPr>
          <w:rFonts w:ascii="Times New Roman" w:hAnsi="Times New Roman" w:cs="Times New Roman"/>
          <w:sz w:val="24"/>
          <w:szCs w:val="24"/>
          <w:lang w:eastAsia="et-EE"/>
        </w:rPr>
        <w:t>. aasta 1. jaanuaril.</w:t>
      </w:r>
    </w:p>
    <w:p w14:paraId="57AD2E0A" w14:textId="77777777" w:rsidR="00C23B00" w:rsidRPr="00472320" w:rsidRDefault="00C23B00" w:rsidP="00C23B00">
      <w:pPr>
        <w:pStyle w:val="Vahedeta"/>
        <w:jc w:val="both"/>
        <w:rPr>
          <w:rFonts w:ascii="Times New Roman" w:hAnsi="Times New Roman" w:cs="Times New Roman"/>
          <w:sz w:val="24"/>
          <w:szCs w:val="24"/>
        </w:rPr>
      </w:pPr>
    </w:p>
    <w:p w14:paraId="29CC2846" w14:textId="77777777" w:rsidR="00C23B00" w:rsidRPr="00472320" w:rsidRDefault="00C23B00" w:rsidP="00C23B00">
      <w:pPr>
        <w:pStyle w:val="Vahedeta"/>
        <w:jc w:val="both"/>
        <w:rPr>
          <w:rFonts w:ascii="Times New Roman" w:hAnsi="Times New Roman" w:cs="Times New Roman"/>
          <w:sz w:val="24"/>
          <w:szCs w:val="24"/>
        </w:rPr>
      </w:pPr>
    </w:p>
    <w:p w14:paraId="1831DBD3" w14:textId="77777777" w:rsidR="00C23B00" w:rsidRPr="00472320" w:rsidRDefault="00C23B00" w:rsidP="00C23B00">
      <w:pPr>
        <w:pStyle w:val="Vahedeta"/>
        <w:jc w:val="both"/>
        <w:rPr>
          <w:rFonts w:ascii="Times New Roman" w:hAnsi="Times New Roman" w:cs="Times New Roman"/>
          <w:sz w:val="24"/>
          <w:szCs w:val="24"/>
        </w:rPr>
      </w:pPr>
    </w:p>
    <w:p w14:paraId="4BCAF1B0" w14:textId="78911695" w:rsidR="00C23B00" w:rsidRPr="00472320" w:rsidRDefault="00A325E5" w:rsidP="00C23B00">
      <w:pPr>
        <w:pStyle w:val="Vahedeta"/>
        <w:jc w:val="both"/>
        <w:rPr>
          <w:rFonts w:ascii="Times New Roman" w:hAnsi="Times New Roman" w:cs="Times New Roman"/>
          <w:sz w:val="24"/>
          <w:szCs w:val="24"/>
        </w:rPr>
      </w:pPr>
      <w:r w:rsidRPr="00472320">
        <w:rPr>
          <w:rFonts w:ascii="Times New Roman" w:hAnsi="Times New Roman" w:cs="Times New Roman"/>
          <w:sz w:val="24"/>
          <w:szCs w:val="24"/>
        </w:rPr>
        <w:t xml:space="preserve">Lauri </w:t>
      </w:r>
      <w:proofErr w:type="spellStart"/>
      <w:r w:rsidRPr="00472320">
        <w:rPr>
          <w:rFonts w:ascii="Times New Roman" w:hAnsi="Times New Roman" w:cs="Times New Roman"/>
          <w:sz w:val="24"/>
          <w:szCs w:val="24"/>
        </w:rPr>
        <w:t>Hussar</w:t>
      </w:r>
      <w:proofErr w:type="spellEnd"/>
    </w:p>
    <w:p w14:paraId="43A6C414" w14:textId="77777777" w:rsidR="00C23B00" w:rsidRPr="00472320" w:rsidRDefault="00C23B00" w:rsidP="00C23B00">
      <w:pPr>
        <w:pStyle w:val="Vahedeta"/>
        <w:jc w:val="both"/>
        <w:rPr>
          <w:rFonts w:ascii="Times New Roman" w:hAnsi="Times New Roman" w:cs="Times New Roman"/>
          <w:sz w:val="24"/>
          <w:szCs w:val="24"/>
        </w:rPr>
      </w:pPr>
      <w:r w:rsidRPr="00472320">
        <w:rPr>
          <w:rFonts w:ascii="Times New Roman" w:hAnsi="Times New Roman" w:cs="Times New Roman"/>
          <w:sz w:val="24"/>
          <w:szCs w:val="24"/>
        </w:rPr>
        <w:t>Riigikogu esimees</w:t>
      </w:r>
    </w:p>
    <w:p w14:paraId="6FBD169E" w14:textId="77777777" w:rsidR="00C23B00" w:rsidRPr="00472320" w:rsidRDefault="00C23B00" w:rsidP="00C23B00">
      <w:pPr>
        <w:pStyle w:val="Vahedeta"/>
        <w:jc w:val="both"/>
        <w:rPr>
          <w:rFonts w:ascii="Times New Roman" w:hAnsi="Times New Roman" w:cs="Times New Roman"/>
          <w:sz w:val="24"/>
          <w:szCs w:val="24"/>
        </w:rPr>
      </w:pPr>
    </w:p>
    <w:p w14:paraId="4419A60E" w14:textId="1B15EECF" w:rsidR="00C23B00" w:rsidRPr="00472320" w:rsidRDefault="00C23B00" w:rsidP="00C23B00">
      <w:pPr>
        <w:pStyle w:val="Vahedeta"/>
        <w:jc w:val="both"/>
        <w:rPr>
          <w:rFonts w:ascii="Times New Roman" w:hAnsi="Times New Roman" w:cs="Times New Roman"/>
          <w:sz w:val="24"/>
          <w:szCs w:val="24"/>
        </w:rPr>
      </w:pPr>
      <w:r w:rsidRPr="00472320">
        <w:rPr>
          <w:rFonts w:ascii="Times New Roman" w:hAnsi="Times New Roman" w:cs="Times New Roman"/>
          <w:sz w:val="24"/>
          <w:szCs w:val="24"/>
        </w:rPr>
        <w:t>Tallinn, …</w:t>
      </w:r>
      <w:r w:rsidR="009B0EEB" w:rsidRPr="00472320">
        <w:rPr>
          <w:rFonts w:ascii="Times New Roman" w:hAnsi="Times New Roman" w:cs="Times New Roman"/>
          <w:sz w:val="24"/>
          <w:szCs w:val="24"/>
        </w:rPr>
        <w:t>…</w:t>
      </w:r>
      <w:r w:rsidRPr="00472320">
        <w:rPr>
          <w:rFonts w:ascii="Times New Roman" w:hAnsi="Times New Roman" w:cs="Times New Roman"/>
          <w:sz w:val="24"/>
          <w:szCs w:val="24"/>
        </w:rPr>
        <w:t>……………</w:t>
      </w:r>
      <w:r w:rsidR="009B0EEB" w:rsidRPr="00472320">
        <w:rPr>
          <w:rFonts w:ascii="Times New Roman" w:hAnsi="Times New Roman" w:cs="Times New Roman"/>
          <w:sz w:val="24"/>
          <w:szCs w:val="24"/>
        </w:rPr>
        <w:t xml:space="preserve"> </w:t>
      </w:r>
      <w:r w:rsidRPr="00472320">
        <w:rPr>
          <w:rFonts w:ascii="Times New Roman" w:hAnsi="Times New Roman" w:cs="Times New Roman"/>
          <w:sz w:val="24"/>
          <w:szCs w:val="24"/>
        </w:rPr>
        <w:t>202</w:t>
      </w:r>
      <w:r w:rsidR="00F77C03">
        <w:rPr>
          <w:rFonts w:ascii="Times New Roman" w:hAnsi="Times New Roman" w:cs="Times New Roman"/>
          <w:sz w:val="24"/>
          <w:szCs w:val="24"/>
        </w:rPr>
        <w:t>4</w:t>
      </w:r>
      <w:r w:rsidRPr="00472320">
        <w:rPr>
          <w:rFonts w:ascii="Times New Roman" w:hAnsi="Times New Roman" w:cs="Times New Roman"/>
          <w:sz w:val="24"/>
          <w:szCs w:val="24"/>
        </w:rPr>
        <w:t>. a</w:t>
      </w:r>
    </w:p>
    <w:p w14:paraId="6B3B3EBF" w14:textId="77777777" w:rsidR="00C23B00" w:rsidRPr="00472320" w:rsidRDefault="00C23B00" w:rsidP="00C23B00">
      <w:pPr>
        <w:pStyle w:val="Vahedeta"/>
        <w:jc w:val="both"/>
        <w:rPr>
          <w:rFonts w:ascii="Times New Roman" w:hAnsi="Times New Roman" w:cs="Times New Roman"/>
          <w:sz w:val="24"/>
          <w:szCs w:val="24"/>
        </w:rPr>
      </w:pPr>
      <w:r w:rsidRPr="00472320">
        <w:rPr>
          <w:rFonts w:ascii="Times New Roman" w:hAnsi="Times New Roman" w:cs="Times New Roman"/>
          <w:sz w:val="24"/>
          <w:szCs w:val="24"/>
        </w:rPr>
        <w:t>___________________________________________________________________________</w:t>
      </w:r>
    </w:p>
    <w:p w14:paraId="6809B68D" w14:textId="33773B90" w:rsidR="00C23B00" w:rsidRPr="00472320" w:rsidRDefault="00C23B00" w:rsidP="00C23B00">
      <w:pPr>
        <w:pStyle w:val="Vahedeta"/>
        <w:jc w:val="both"/>
        <w:rPr>
          <w:rFonts w:ascii="Times New Roman" w:hAnsi="Times New Roman" w:cs="Times New Roman"/>
          <w:sz w:val="24"/>
          <w:szCs w:val="24"/>
        </w:rPr>
      </w:pPr>
      <w:r w:rsidRPr="00472320">
        <w:rPr>
          <w:rFonts w:ascii="Times New Roman" w:hAnsi="Times New Roman" w:cs="Times New Roman"/>
          <w:sz w:val="24"/>
          <w:szCs w:val="24"/>
        </w:rPr>
        <w:t>Algatab Vabariigi Valitsus …</w:t>
      </w:r>
      <w:r w:rsidR="009B0EEB" w:rsidRPr="00472320">
        <w:rPr>
          <w:rFonts w:ascii="Times New Roman" w:hAnsi="Times New Roman" w:cs="Times New Roman"/>
          <w:sz w:val="24"/>
          <w:szCs w:val="24"/>
        </w:rPr>
        <w:t>…</w:t>
      </w:r>
      <w:r w:rsidRPr="00472320">
        <w:rPr>
          <w:rFonts w:ascii="Times New Roman" w:hAnsi="Times New Roman" w:cs="Times New Roman"/>
          <w:sz w:val="24"/>
          <w:szCs w:val="24"/>
        </w:rPr>
        <w:t>……………</w:t>
      </w:r>
      <w:r w:rsidR="009B0EEB" w:rsidRPr="00472320">
        <w:rPr>
          <w:rFonts w:ascii="Times New Roman" w:hAnsi="Times New Roman" w:cs="Times New Roman"/>
          <w:sz w:val="24"/>
          <w:szCs w:val="24"/>
        </w:rPr>
        <w:t xml:space="preserve"> </w:t>
      </w:r>
      <w:r w:rsidRPr="00472320">
        <w:rPr>
          <w:rFonts w:ascii="Times New Roman" w:hAnsi="Times New Roman" w:cs="Times New Roman"/>
          <w:sz w:val="24"/>
          <w:szCs w:val="24"/>
        </w:rPr>
        <w:t>202</w:t>
      </w:r>
      <w:r w:rsidR="00F77C03">
        <w:rPr>
          <w:rFonts w:ascii="Times New Roman" w:hAnsi="Times New Roman" w:cs="Times New Roman"/>
          <w:sz w:val="24"/>
          <w:szCs w:val="24"/>
        </w:rPr>
        <w:t>4</w:t>
      </w:r>
      <w:r w:rsidRPr="00472320">
        <w:rPr>
          <w:rFonts w:ascii="Times New Roman" w:hAnsi="Times New Roman" w:cs="Times New Roman"/>
          <w:sz w:val="24"/>
          <w:szCs w:val="24"/>
        </w:rPr>
        <w:t>. a</w:t>
      </w:r>
    </w:p>
    <w:sectPr w:rsidR="00C23B00" w:rsidRPr="00472320" w:rsidSect="003977DB">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ri Koik" w:date="2024-04-04T18:47:00Z" w:initials="MK">
    <w:p w14:paraId="71E38744" w14:textId="77777777" w:rsidR="00154B0B" w:rsidRDefault="00154B0B" w:rsidP="002E2F7D">
      <w:pPr>
        <w:pStyle w:val="Kommentaaritekst"/>
      </w:pPr>
      <w:r>
        <w:rPr>
          <w:rStyle w:val="Kommentaariviide"/>
        </w:rPr>
        <w:annotationRef/>
      </w:r>
      <w:r>
        <w:t>Piisab ainsusest.</w:t>
      </w:r>
    </w:p>
  </w:comment>
  <w:comment w:id="28" w:author="Mari Käbi" w:date="2024-04-05T07:31:00Z" w:initials="MK">
    <w:p w14:paraId="1F7FEEA0" w14:textId="77777777" w:rsidR="007673A0" w:rsidRDefault="007673A0" w:rsidP="000841F4">
      <w:pPr>
        <w:pStyle w:val="Kommentaaritekst"/>
      </w:pPr>
      <w:r>
        <w:rPr>
          <w:rStyle w:val="Kommentaariviide"/>
        </w:rPr>
        <w:annotationRef/>
      </w:r>
      <w:r>
        <w:t>Siin peaks pigem olema sidesõna "või" nagu kehtivas seaduses.</w:t>
      </w:r>
    </w:p>
  </w:comment>
  <w:comment w:id="36" w:author="Mari Koik" w:date="2024-04-04T17:53:00Z" w:initials="MK">
    <w:p w14:paraId="6F7CD5FF" w14:textId="2C8BA1A2" w:rsidR="004E53BC" w:rsidRDefault="004E53BC" w:rsidP="00D144CF">
      <w:pPr>
        <w:pStyle w:val="Kommentaaritekst"/>
      </w:pPr>
      <w:r>
        <w:rPr>
          <w:rStyle w:val="Kommentaariviide"/>
        </w:rPr>
        <w:annotationRef/>
      </w:r>
      <w:r>
        <w:t xml:space="preserve">RLSis mujal sarnases sõnastuses kasutatud </w:t>
      </w:r>
      <w:r>
        <w:rPr>
          <w:i/>
          <w:iCs/>
        </w:rPr>
        <w:t>seotud</w:t>
      </w:r>
      <w:r>
        <w:t>.</w:t>
      </w:r>
    </w:p>
  </w:comment>
  <w:comment w:id="48" w:author="Mari Koik" w:date="2024-04-04T10:20:00Z" w:initials="MK">
    <w:p w14:paraId="06CC3BDE" w14:textId="1A91514B" w:rsidR="00A36605" w:rsidRDefault="00A36605" w:rsidP="008B3454">
      <w:pPr>
        <w:pStyle w:val="Kommentaaritekst"/>
      </w:pPr>
      <w:r>
        <w:rPr>
          <w:rStyle w:val="Kommentaariviide"/>
        </w:rPr>
        <w:annotationRef/>
      </w:r>
      <w:r>
        <w:t>Koma ära</w:t>
      </w:r>
    </w:p>
  </w:comment>
  <w:comment w:id="52" w:author="Mari Koik" w:date="2024-04-04T10:34:00Z" w:initials="MK">
    <w:p w14:paraId="489C7F69" w14:textId="77777777" w:rsidR="005853C2" w:rsidRDefault="005853C2" w:rsidP="005A43AE">
      <w:pPr>
        <w:pStyle w:val="Kommentaaritekst"/>
      </w:pPr>
      <w:r>
        <w:rPr>
          <w:rStyle w:val="Kommentaariviide"/>
        </w:rPr>
        <w:annotationRef/>
      </w:r>
      <w:r>
        <w:t>Jutumärk ära</w:t>
      </w:r>
    </w:p>
  </w:comment>
  <w:comment w:id="56" w:author="Mari Koik" w:date="2024-04-04T10:20:00Z" w:initials="MK">
    <w:p w14:paraId="00D06662" w14:textId="09B123BD" w:rsidR="00A36605" w:rsidRDefault="00A36605" w:rsidP="006F307A">
      <w:pPr>
        <w:pStyle w:val="Kommentaaritekst"/>
      </w:pPr>
      <w:r>
        <w:rPr>
          <w:rStyle w:val="Kommentaariviide"/>
        </w:rPr>
        <w:annotationRef/>
      </w:r>
      <w:r>
        <w:t>Koma ära</w:t>
      </w:r>
    </w:p>
  </w:comment>
  <w:comment w:id="61" w:author="Mari Koik" w:date="2024-04-04T18:50:00Z" w:initials="MK">
    <w:p w14:paraId="044428A1" w14:textId="77777777" w:rsidR="005735CF" w:rsidRDefault="005735CF" w:rsidP="00BB13FC">
      <w:pPr>
        <w:pStyle w:val="Kommentaaritekst"/>
      </w:pPr>
      <w:r>
        <w:rPr>
          <w:rStyle w:val="Kommentaariviide"/>
        </w:rPr>
        <w:annotationRef/>
      </w:r>
      <w:r>
        <w:t>semikoolon</w:t>
      </w:r>
    </w:p>
  </w:comment>
  <w:comment w:id="64" w:author="Mari Käbi" w:date="2024-04-05T07:58:00Z" w:initials="MK">
    <w:p w14:paraId="675DB19A" w14:textId="77777777" w:rsidR="004A3C7F" w:rsidRDefault="004A3C7F" w:rsidP="00A455B6">
      <w:pPr>
        <w:pStyle w:val="Kommentaaritekst"/>
      </w:pPr>
      <w:r>
        <w:rPr>
          <w:rStyle w:val="Kommentaariviide"/>
        </w:rPr>
        <w:annotationRef/>
      </w:r>
      <w:r>
        <w:t>Paragrahvis 276 on ka lõige 3.1. Seega ei ole lõiked 3 ja 4 järjestikused ja neid ei saa sama muutmiskäsuga muuta. Muutmiskäsud tuleb esitada eraldi punktidena.</w:t>
      </w:r>
    </w:p>
  </w:comment>
  <w:comment w:id="65" w:author="Mari Käbi" w:date="2024-04-05T08:06:00Z" w:initials="MK">
    <w:p w14:paraId="305DF0B3" w14:textId="77777777" w:rsidR="004A3C7F" w:rsidRDefault="004A3C7F" w:rsidP="00CD3BC0">
      <w:pPr>
        <w:pStyle w:val="Kommentaaritekst"/>
      </w:pPr>
      <w:r>
        <w:rPr>
          <w:rStyle w:val="Kommentaariviide"/>
        </w:rPr>
        <w:annotationRef/>
      </w:r>
      <w:r>
        <w:t>Lisaks - kas § 276 lõiget 3.1 ei tule muuta?</w:t>
      </w:r>
    </w:p>
  </w:comment>
  <w:comment w:id="70" w:author="Mari Käbi" w:date="2024-04-03T15:20:00Z" w:initials="MK">
    <w:p w14:paraId="40A94EBB" w14:textId="1E88B0B2" w:rsidR="00AE5278" w:rsidRDefault="00AE5278" w:rsidP="0018392C">
      <w:pPr>
        <w:pStyle w:val="Kommentaaritekst"/>
      </w:pPr>
      <w:r>
        <w:rPr>
          <w:rStyle w:val="Kommentaariviide"/>
        </w:rPr>
        <w:annotationRef/>
      </w:r>
      <w:r>
        <w:t>Eelnõu tekstis EL õigusaktile esmakordsel viitamisel tuleb välja tuua ka õigusakti pealkiri (HÕNTE § 29 lg 3 ja 4). Kuigi kehtivas RLS-s on viide sellele määrusele olemas, asub see hilisemas sättes kui siinne. Seega tuleb siin sättes tuua välja määruse kõik andmed (HÕNTE § 29 lg-d 3 ja 4). Eelnõule tuleb lisada § 340 lg 4 sõnastuse muudatus, millega selles sättes asendatakse pikk viide lühikese viitega.</w:t>
      </w:r>
    </w:p>
  </w:comment>
  <w:comment w:id="71" w:author="Mari Koik" w:date="2024-04-04T18:25:00Z" w:initials="MK">
    <w:p w14:paraId="456FA803" w14:textId="77777777" w:rsidR="008A38B9" w:rsidRDefault="008A38B9" w:rsidP="007D6810">
      <w:pPr>
        <w:pStyle w:val="Kommentaaritekst"/>
      </w:pPr>
      <w:r>
        <w:rPr>
          <w:rStyle w:val="Kommentaariviide"/>
        </w:rPr>
        <w:annotationRef/>
      </w:r>
      <w:r>
        <w:t xml:space="preserve">Pole vaja, jao pealkirjas on </w:t>
      </w:r>
      <w:r>
        <w:rPr>
          <w:i/>
          <w:iCs/>
        </w:rPr>
        <w:t>Eesti</w:t>
      </w:r>
      <w:r>
        <w:t xml:space="preserve">, edasi kasutatakse lihtsalt </w:t>
      </w:r>
      <w:r>
        <w:rPr>
          <w:i/>
          <w:iCs/>
        </w:rPr>
        <w:t>välisesindus</w:t>
      </w:r>
      <w:r>
        <w:t>.</w:t>
      </w:r>
    </w:p>
  </w:comment>
  <w:comment w:id="74" w:author="Mari Koik" w:date="2024-04-04T10:21:00Z" w:initials="MK">
    <w:p w14:paraId="62AEED45" w14:textId="6B8B1C0B" w:rsidR="00A36605" w:rsidRDefault="00A36605" w:rsidP="00A93A1B">
      <w:pPr>
        <w:pStyle w:val="Kommentaaritekst"/>
      </w:pPr>
      <w:r>
        <w:rPr>
          <w:rStyle w:val="Kommentaariviide"/>
        </w:rPr>
        <w:annotationRef/>
      </w:r>
      <w:r>
        <w:t>tühik</w:t>
      </w:r>
    </w:p>
  </w:comment>
  <w:comment w:id="73" w:author="Mari Käbi" w:date="2024-04-03T15:39:00Z" w:initials="MK">
    <w:p w14:paraId="3AD7A03B" w14:textId="07FE900F" w:rsidR="009749A3" w:rsidRDefault="009749A3" w:rsidP="00884A34">
      <w:pPr>
        <w:pStyle w:val="Kommentaaritekst"/>
      </w:pPr>
      <w:r>
        <w:rPr>
          <w:rStyle w:val="Kommentaariviide"/>
        </w:rPr>
        <w:annotationRef/>
      </w:r>
      <w:r>
        <w:t>Ka seletuskirjas tuleks mainida välisesinduste nn nimemuutmistõendite andmist.</w:t>
      </w:r>
    </w:p>
  </w:comment>
  <w:comment w:id="78" w:author="Mari Koik" w:date="2024-04-04T10:46:00Z" w:initials="MK">
    <w:p w14:paraId="0AAC0928" w14:textId="77777777" w:rsidR="009A3CE9" w:rsidRDefault="009A3CE9" w:rsidP="0070484C">
      <w:pPr>
        <w:pStyle w:val="Kommentaaritekst"/>
      </w:pPr>
      <w:r>
        <w:rPr>
          <w:rStyle w:val="Kommentaariviide"/>
        </w:rPr>
        <w:annotationRef/>
      </w:r>
      <w:r>
        <w:t>Et ei oleks valeseost "sekkumine veebikeskkonnas".</w:t>
      </w:r>
    </w:p>
  </w:comment>
  <w:comment w:id="84" w:author="Mari Koik" w:date="2024-04-04T10:21:00Z" w:initials="MK">
    <w:p w14:paraId="1D031A95" w14:textId="3E8595D7" w:rsidR="00A36605" w:rsidRDefault="00A36605" w:rsidP="00BD1257">
      <w:pPr>
        <w:pStyle w:val="Kommentaaritekst"/>
      </w:pPr>
      <w:r>
        <w:rPr>
          <w:rStyle w:val="Kommentaariviide"/>
        </w:rPr>
        <w:annotationRef/>
      </w:r>
      <w:r>
        <w:t>-i ära</w:t>
      </w:r>
    </w:p>
  </w:comment>
  <w:comment w:id="86" w:author="Mari Käbi" w:date="2024-04-03T15:32:00Z" w:initials="MK">
    <w:p w14:paraId="0465014B" w14:textId="77777777" w:rsidR="00ED1C2B" w:rsidRDefault="007029C7" w:rsidP="00457B5D">
      <w:pPr>
        <w:pStyle w:val="Kommentaaritekst"/>
      </w:pPr>
      <w:r>
        <w:rPr>
          <w:rStyle w:val="Kommentaariviide"/>
        </w:rPr>
        <w:annotationRef/>
      </w:r>
      <w:r w:rsidR="00ED1C2B">
        <w:t>See säte saab olema konsulaarseaduses esimene, milles viidatakse EL määrusele. Seega tuleb sättes tuua välja ka määruse pealkiri koos muude nõutud andmetega, vt HÕNTE § 29 lg 3 ja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E38744" w15:done="0"/>
  <w15:commentEx w15:paraId="1F7FEEA0" w15:done="0"/>
  <w15:commentEx w15:paraId="6F7CD5FF" w15:done="0"/>
  <w15:commentEx w15:paraId="06CC3BDE" w15:done="0"/>
  <w15:commentEx w15:paraId="489C7F69" w15:done="0"/>
  <w15:commentEx w15:paraId="00D06662" w15:done="0"/>
  <w15:commentEx w15:paraId="044428A1" w15:done="0"/>
  <w15:commentEx w15:paraId="675DB19A" w15:done="0"/>
  <w15:commentEx w15:paraId="305DF0B3" w15:paraIdParent="675DB19A" w15:done="0"/>
  <w15:commentEx w15:paraId="40A94EBB" w15:done="0"/>
  <w15:commentEx w15:paraId="456FA803" w15:done="0"/>
  <w15:commentEx w15:paraId="62AEED45" w15:done="0"/>
  <w15:commentEx w15:paraId="3AD7A03B" w15:done="0"/>
  <w15:commentEx w15:paraId="0AAC0928" w15:done="0"/>
  <w15:commentEx w15:paraId="1D031A95" w15:done="0"/>
  <w15:commentEx w15:paraId="046501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97442" w16cex:dateUtc="2024-04-04T15:47:00Z"/>
  <w16cex:commentExtensible w16cex:durableId="29BA2760" w16cex:dateUtc="2024-04-05T04:31:00Z"/>
  <w16cex:commentExtensible w16cex:durableId="29B96793" w16cex:dateUtc="2024-04-04T14:53:00Z"/>
  <w16cex:commentExtensible w16cex:durableId="29B8FD7B" w16cex:dateUtc="2024-04-04T07:20:00Z"/>
  <w16cex:commentExtensible w16cex:durableId="29B900A7" w16cex:dateUtc="2024-04-04T07:34:00Z"/>
  <w16cex:commentExtensible w16cex:durableId="29B8FD84" w16cex:dateUtc="2024-04-04T07:20:00Z"/>
  <w16cex:commentExtensible w16cex:durableId="29B974DD" w16cex:dateUtc="2024-04-04T15:50:00Z"/>
  <w16cex:commentExtensible w16cex:durableId="29BA2DC1" w16cex:dateUtc="2024-04-05T04:58:00Z"/>
  <w16cex:commentExtensible w16cex:durableId="29BA2F69" w16cex:dateUtc="2024-04-05T05:06:00Z"/>
  <w16cex:commentExtensible w16cex:durableId="29B7F249" w16cex:dateUtc="2024-04-03T12:20:00Z"/>
  <w16cex:commentExtensible w16cex:durableId="29B96EFC" w16cex:dateUtc="2024-04-04T15:25:00Z"/>
  <w16cex:commentExtensible w16cex:durableId="29B8FDA4" w16cex:dateUtc="2024-04-04T07:21:00Z"/>
  <w16cex:commentExtensible w16cex:durableId="29B7F6BD" w16cex:dateUtc="2024-04-03T12:39:00Z"/>
  <w16cex:commentExtensible w16cex:durableId="29B90381" w16cex:dateUtc="2024-04-04T07:46:00Z"/>
  <w16cex:commentExtensible w16cex:durableId="29B8FDC0" w16cex:dateUtc="2024-04-04T07:21:00Z"/>
  <w16cex:commentExtensible w16cex:durableId="29B7F504" w16cex:dateUtc="2024-04-03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E38744" w16cid:durableId="29B97442"/>
  <w16cid:commentId w16cid:paraId="1F7FEEA0" w16cid:durableId="29BA2760"/>
  <w16cid:commentId w16cid:paraId="6F7CD5FF" w16cid:durableId="29B96793"/>
  <w16cid:commentId w16cid:paraId="06CC3BDE" w16cid:durableId="29B8FD7B"/>
  <w16cid:commentId w16cid:paraId="489C7F69" w16cid:durableId="29B900A7"/>
  <w16cid:commentId w16cid:paraId="00D06662" w16cid:durableId="29B8FD84"/>
  <w16cid:commentId w16cid:paraId="044428A1" w16cid:durableId="29B974DD"/>
  <w16cid:commentId w16cid:paraId="675DB19A" w16cid:durableId="29BA2DC1"/>
  <w16cid:commentId w16cid:paraId="305DF0B3" w16cid:durableId="29BA2F69"/>
  <w16cid:commentId w16cid:paraId="40A94EBB" w16cid:durableId="29B7F249"/>
  <w16cid:commentId w16cid:paraId="456FA803" w16cid:durableId="29B96EFC"/>
  <w16cid:commentId w16cid:paraId="62AEED45" w16cid:durableId="29B8FDA4"/>
  <w16cid:commentId w16cid:paraId="3AD7A03B" w16cid:durableId="29B7F6BD"/>
  <w16cid:commentId w16cid:paraId="0AAC0928" w16cid:durableId="29B90381"/>
  <w16cid:commentId w16cid:paraId="1D031A95" w16cid:durableId="29B8FDC0"/>
  <w16cid:commentId w16cid:paraId="0465014B" w16cid:durableId="29B7F5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B785" w14:textId="77777777" w:rsidR="00F3648C" w:rsidRDefault="00F3648C" w:rsidP="00B74457">
      <w:pPr>
        <w:spacing w:after="0" w:line="240" w:lineRule="auto"/>
      </w:pPr>
      <w:r>
        <w:separator/>
      </w:r>
    </w:p>
  </w:endnote>
  <w:endnote w:type="continuationSeparator" w:id="0">
    <w:p w14:paraId="648A19C0" w14:textId="77777777" w:rsidR="00F3648C" w:rsidRDefault="00F3648C" w:rsidP="00B74457">
      <w:pPr>
        <w:spacing w:after="0" w:line="240" w:lineRule="auto"/>
      </w:pPr>
      <w:r>
        <w:continuationSeparator/>
      </w:r>
    </w:p>
  </w:endnote>
  <w:endnote w:type="continuationNotice" w:id="1">
    <w:p w14:paraId="37706078" w14:textId="77777777" w:rsidR="00F3648C" w:rsidRDefault="00F364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950111"/>
      <w:docPartObj>
        <w:docPartGallery w:val="Page Numbers (Bottom of Page)"/>
        <w:docPartUnique/>
      </w:docPartObj>
    </w:sdtPr>
    <w:sdtEndPr>
      <w:rPr>
        <w:rFonts w:ascii="Times New Roman" w:hAnsi="Times New Roman" w:cs="Times New Roman"/>
        <w:sz w:val="24"/>
        <w:szCs w:val="24"/>
      </w:rPr>
    </w:sdtEndPr>
    <w:sdtContent>
      <w:p w14:paraId="1E92B397" w14:textId="5AE2E4B3" w:rsidR="00B74457" w:rsidRPr="00B74457" w:rsidRDefault="00B74457">
        <w:pPr>
          <w:pStyle w:val="Jalus"/>
          <w:jc w:val="center"/>
          <w:rPr>
            <w:rFonts w:ascii="Times New Roman" w:hAnsi="Times New Roman" w:cs="Times New Roman"/>
            <w:sz w:val="24"/>
            <w:szCs w:val="24"/>
          </w:rPr>
        </w:pPr>
        <w:r w:rsidRPr="00B74457">
          <w:rPr>
            <w:rFonts w:ascii="Times New Roman" w:hAnsi="Times New Roman" w:cs="Times New Roman"/>
            <w:sz w:val="24"/>
            <w:szCs w:val="24"/>
          </w:rPr>
          <w:fldChar w:fldCharType="begin"/>
        </w:r>
        <w:r w:rsidRPr="007A4B5B">
          <w:rPr>
            <w:rFonts w:ascii="Times New Roman" w:hAnsi="Times New Roman" w:cs="Times New Roman"/>
            <w:sz w:val="24"/>
            <w:szCs w:val="24"/>
          </w:rPr>
          <w:instrText>PAGE   \* MERGEFORMAT</w:instrText>
        </w:r>
        <w:r w:rsidRPr="00B74457">
          <w:rPr>
            <w:rFonts w:ascii="Times New Roman" w:hAnsi="Times New Roman" w:cs="Times New Roman"/>
            <w:sz w:val="24"/>
            <w:szCs w:val="24"/>
          </w:rPr>
          <w:fldChar w:fldCharType="separate"/>
        </w:r>
        <w:r w:rsidRPr="007A4B5B">
          <w:rPr>
            <w:rFonts w:ascii="Times New Roman" w:hAnsi="Times New Roman" w:cs="Times New Roman"/>
            <w:sz w:val="24"/>
            <w:szCs w:val="24"/>
          </w:rPr>
          <w:t>2</w:t>
        </w:r>
        <w:r w:rsidRPr="00B74457">
          <w:rPr>
            <w:rFonts w:ascii="Times New Roman" w:hAnsi="Times New Roman" w:cs="Times New Roman"/>
            <w:sz w:val="24"/>
            <w:szCs w:val="24"/>
          </w:rPr>
          <w:fldChar w:fldCharType="end"/>
        </w:r>
      </w:p>
    </w:sdtContent>
  </w:sdt>
  <w:p w14:paraId="1A33910E" w14:textId="77777777" w:rsidR="00B74457" w:rsidRDefault="00B7445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D60F9" w14:textId="77777777" w:rsidR="00F3648C" w:rsidRDefault="00F3648C" w:rsidP="00B74457">
      <w:pPr>
        <w:spacing w:after="0" w:line="240" w:lineRule="auto"/>
      </w:pPr>
      <w:r>
        <w:separator/>
      </w:r>
    </w:p>
  </w:footnote>
  <w:footnote w:type="continuationSeparator" w:id="0">
    <w:p w14:paraId="39BF50BF" w14:textId="77777777" w:rsidR="00F3648C" w:rsidRDefault="00F3648C" w:rsidP="00B74457">
      <w:pPr>
        <w:spacing w:after="0" w:line="240" w:lineRule="auto"/>
      </w:pPr>
      <w:r>
        <w:continuationSeparator/>
      </w:r>
    </w:p>
  </w:footnote>
  <w:footnote w:type="continuationNotice" w:id="1">
    <w:p w14:paraId="639C47AF" w14:textId="77777777" w:rsidR="00F3648C" w:rsidRDefault="00F364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532D2"/>
    <w:multiLevelType w:val="hybridMultilevel"/>
    <w:tmpl w:val="3CA012C6"/>
    <w:lvl w:ilvl="0" w:tplc="5B6212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C5059F"/>
    <w:multiLevelType w:val="hybridMultilevel"/>
    <w:tmpl w:val="5798D25E"/>
    <w:lvl w:ilvl="0" w:tplc="3152A2C6">
      <w:start w:val="1"/>
      <w:numFmt w:val="decimal"/>
      <w:lvlText w:val="%1)"/>
      <w:lvlJc w:val="left"/>
      <w:pPr>
        <w:ind w:left="360" w:hanging="36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 w15:restartNumberingAfterBreak="0">
    <w:nsid w:val="306C5323"/>
    <w:multiLevelType w:val="hybridMultilevel"/>
    <w:tmpl w:val="AD5662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1363C61"/>
    <w:multiLevelType w:val="hybridMultilevel"/>
    <w:tmpl w:val="72988A30"/>
    <w:lvl w:ilvl="0" w:tplc="33F0DEEA">
      <w:start w:val="1"/>
      <w:numFmt w:val="decimal"/>
      <w:lvlText w:val="(%1)"/>
      <w:lvlJc w:val="left"/>
      <w:pPr>
        <w:ind w:left="756" w:hanging="396"/>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17979118">
    <w:abstractNumId w:val="0"/>
  </w:num>
  <w:num w:numId="2" w16cid:durableId="947009553">
    <w:abstractNumId w:val="3"/>
  </w:num>
  <w:num w:numId="3" w16cid:durableId="1727685313">
    <w:abstractNumId w:val="2"/>
  </w:num>
  <w:num w:numId="4" w16cid:durableId="9141707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B34"/>
    <w:rsid w:val="000259B9"/>
    <w:rsid w:val="00030C97"/>
    <w:rsid w:val="00031A80"/>
    <w:rsid w:val="00031AC8"/>
    <w:rsid w:val="00036195"/>
    <w:rsid w:val="00050F06"/>
    <w:rsid w:val="00051AD9"/>
    <w:rsid w:val="00057FC8"/>
    <w:rsid w:val="00061BD7"/>
    <w:rsid w:val="00070E70"/>
    <w:rsid w:val="00071FD2"/>
    <w:rsid w:val="0008603A"/>
    <w:rsid w:val="000913CE"/>
    <w:rsid w:val="0009346C"/>
    <w:rsid w:val="00096992"/>
    <w:rsid w:val="000A4B18"/>
    <w:rsid w:val="000A7CC9"/>
    <w:rsid w:val="000B23B2"/>
    <w:rsid w:val="000D0591"/>
    <w:rsid w:val="000F33F0"/>
    <w:rsid w:val="00104CA2"/>
    <w:rsid w:val="0011039F"/>
    <w:rsid w:val="00123F4D"/>
    <w:rsid w:val="00135AC8"/>
    <w:rsid w:val="0014526B"/>
    <w:rsid w:val="00150F38"/>
    <w:rsid w:val="00154B0B"/>
    <w:rsid w:val="001618A0"/>
    <w:rsid w:val="0016525B"/>
    <w:rsid w:val="0016724C"/>
    <w:rsid w:val="0016796F"/>
    <w:rsid w:val="00175951"/>
    <w:rsid w:val="00187932"/>
    <w:rsid w:val="001A2196"/>
    <w:rsid w:val="001B1B58"/>
    <w:rsid w:val="001C62A6"/>
    <w:rsid w:val="001C7112"/>
    <w:rsid w:val="001E025E"/>
    <w:rsid w:val="001E401C"/>
    <w:rsid w:val="001F5A45"/>
    <w:rsid w:val="00202325"/>
    <w:rsid w:val="002151ED"/>
    <w:rsid w:val="0022235F"/>
    <w:rsid w:val="00223383"/>
    <w:rsid w:val="002257AF"/>
    <w:rsid w:val="00226976"/>
    <w:rsid w:val="00227DCC"/>
    <w:rsid w:val="00232655"/>
    <w:rsid w:val="00247072"/>
    <w:rsid w:val="00257FAC"/>
    <w:rsid w:val="00272B92"/>
    <w:rsid w:val="0028105E"/>
    <w:rsid w:val="00282E67"/>
    <w:rsid w:val="00295A3E"/>
    <w:rsid w:val="002A0A28"/>
    <w:rsid w:val="002B6933"/>
    <w:rsid w:val="002C2D73"/>
    <w:rsid w:val="002C74E7"/>
    <w:rsid w:val="002D362C"/>
    <w:rsid w:val="002D56C9"/>
    <w:rsid w:val="002D6A61"/>
    <w:rsid w:val="002D6E41"/>
    <w:rsid w:val="002E0631"/>
    <w:rsid w:val="002E253E"/>
    <w:rsid w:val="0030098B"/>
    <w:rsid w:val="00332DC6"/>
    <w:rsid w:val="003339F3"/>
    <w:rsid w:val="00336D5F"/>
    <w:rsid w:val="00336DE7"/>
    <w:rsid w:val="0034041A"/>
    <w:rsid w:val="00346EBA"/>
    <w:rsid w:val="0034787A"/>
    <w:rsid w:val="00351ABF"/>
    <w:rsid w:val="00351B6C"/>
    <w:rsid w:val="00361458"/>
    <w:rsid w:val="00363F30"/>
    <w:rsid w:val="00366F99"/>
    <w:rsid w:val="003702C6"/>
    <w:rsid w:val="0037204A"/>
    <w:rsid w:val="003722D7"/>
    <w:rsid w:val="00372A55"/>
    <w:rsid w:val="003758F8"/>
    <w:rsid w:val="00380FFE"/>
    <w:rsid w:val="00381A58"/>
    <w:rsid w:val="00393BD9"/>
    <w:rsid w:val="003977DB"/>
    <w:rsid w:val="003A09A9"/>
    <w:rsid w:val="003B47AB"/>
    <w:rsid w:val="003C11BE"/>
    <w:rsid w:val="003C528E"/>
    <w:rsid w:val="003D2E4D"/>
    <w:rsid w:val="003D5B1E"/>
    <w:rsid w:val="00404B77"/>
    <w:rsid w:val="0041357A"/>
    <w:rsid w:val="00431A40"/>
    <w:rsid w:val="00434C1F"/>
    <w:rsid w:val="00444145"/>
    <w:rsid w:val="004477EC"/>
    <w:rsid w:val="00472320"/>
    <w:rsid w:val="004825D5"/>
    <w:rsid w:val="00492CC0"/>
    <w:rsid w:val="004958A2"/>
    <w:rsid w:val="00497D3F"/>
    <w:rsid w:val="004A3C7F"/>
    <w:rsid w:val="004B480D"/>
    <w:rsid w:val="004C3068"/>
    <w:rsid w:val="004C4A9B"/>
    <w:rsid w:val="004D0E17"/>
    <w:rsid w:val="004E53BC"/>
    <w:rsid w:val="004F7230"/>
    <w:rsid w:val="004F78E0"/>
    <w:rsid w:val="005031A1"/>
    <w:rsid w:val="005036A4"/>
    <w:rsid w:val="005111E1"/>
    <w:rsid w:val="005416D3"/>
    <w:rsid w:val="00541868"/>
    <w:rsid w:val="00572DC6"/>
    <w:rsid w:val="0057323B"/>
    <w:rsid w:val="005735CF"/>
    <w:rsid w:val="005853C2"/>
    <w:rsid w:val="00585BD7"/>
    <w:rsid w:val="0059022D"/>
    <w:rsid w:val="005A433A"/>
    <w:rsid w:val="005A476A"/>
    <w:rsid w:val="005B260B"/>
    <w:rsid w:val="005B3ADE"/>
    <w:rsid w:val="005B5C6A"/>
    <w:rsid w:val="005B616D"/>
    <w:rsid w:val="005C32D8"/>
    <w:rsid w:val="005C694E"/>
    <w:rsid w:val="005F2A96"/>
    <w:rsid w:val="005F5F4E"/>
    <w:rsid w:val="00600E45"/>
    <w:rsid w:val="006209A6"/>
    <w:rsid w:val="00630AB7"/>
    <w:rsid w:val="00647CC6"/>
    <w:rsid w:val="0065087F"/>
    <w:rsid w:val="00664E60"/>
    <w:rsid w:val="006724E0"/>
    <w:rsid w:val="00683EEB"/>
    <w:rsid w:val="0069450B"/>
    <w:rsid w:val="006A52A4"/>
    <w:rsid w:val="006C34BB"/>
    <w:rsid w:val="006C666A"/>
    <w:rsid w:val="006D3E61"/>
    <w:rsid w:val="006F3152"/>
    <w:rsid w:val="007029C7"/>
    <w:rsid w:val="00706E16"/>
    <w:rsid w:val="0071017A"/>
    <w:rsid w:val="00714B34"/>
    <w:rsid w:val="0071603C"/>
    <w:rsid w:val="00716BFB"/>
    <w:rsid w:val="00717D29"/>
    <w:rsid w:val="00743A82"/>
    <w:rsid w:val="00747528"/>
    <w:rsid w:val="00751B9E"/>
    <w:rsid w:val="00760BC3"/>
    <w:rsid w:val="00765AFE"/>
    <w:rsid w:val="007673A0"/>
    <w:rsid w:val="00776117"/>
    <w:rsid w:val="00776FFA"/>
    <w:rsid w:val="00782C47"/>
    <w:rsid w:val="0078306A"/>
    <w:rsid w:val="007A150D"/>
    <w:rsid w:val="007A4B5B"/>
    <w:rsid w:val="007C2F47"/>
    <w:rsid w:val="007C6FE8"/>
    <w:rsid w:val="007C78E3"/>
    <w:rsid w:val="007E3C1C"/>
    <w:rsid w:val="00801F28"/>
    <w:rsid w:val="00804771"/>
    <w:rsid w:val="008053F4"/>
    <w:rsid w:val="00816A68"/>
    <w:rsid w:val="00834E57"/>
    <w:rsid w:val="00855353"/>
    <w:rsid w:val="008664EC"/>
    <w:rsid w:val="008665BB"/>
    <w:rsid w:val="008A38B9"/>
    <w:rsid w:val="008C06CE"/>
    <w:rsid w:val="008C44C5"/>
    <w:rsid w:val="008C7400"/>
    <w:rsid w:val="008D2D5D"/>
    <w:rsid w:val="008D3140"/>
    <w:rsid w:val="008F0989"/>
    <w:rsid w:val="008F124D"/>
    <w:rsid w:val="0090357C"/>
    <w:rsid w:val="0091071F"/>
    <w:rsid w:val="009749A3"/>
    <w:rsid w:val="00976A1E"/>
    <w:rsid w:val="00986E1A"/>
    <w:rsid w:val="009A3CE9"/>
    <w:rsid w:val="009B0B7F"/>
    <w:rsid w:val="009B0EEB"/>
    <w:rsid w:val="009B1CE0"/>
    <w:rsid w:val="009B232D"/>
    <w:rsid w:val="009B5F33"/>
    <w:rsid w:val="009E03D4"/>
    <w:rsid w:val="009E4779"/>
    <w:rsid w:val="009F1837"/>
    <w:rsid w:val="009F2FD6"/>
    <w:rsid w:val="00A026E4"/>
    <w:rsid w:val="00A04BB0"/>
    <w:rsid w:val="00A2184F"/>
    <w:rsid w:val="00A21F00"/>
    <w:rsid w:val="00A27733"/>
    <w:rsid w:val="00A325E5"/>
    <w:rsid w:val="00A36605"/>
    <w:rsid w:val="00A41D91"/>
    <w:rsid w:val="00A66992"/>
    <w:rsid w:val="00A70057"/>
    <w:rsid w:val="00A820C2"/>
    <w:rsid w:val="00A9057E"/>
    <w:rsid w:val="00A9339B"/>
    <w:rsid w:val="00A95F6B"/>
    <w:rsid w:val="00A96B57"/>
    <w:rsid w:val="00AB5461"/>
    <w:rsid w:val="00AB696F"/>
    <w:rsid w:val="00AC2B09"/>
    <w:rsid w:val="00AD194D"/>
    <w:rsid w:val="00AE5278"/>
    <w:rsid w:val="00AE7692"/>
    <w:rsid w:val="00AF26FC"/>
    <w:rsid w:val="00AF48E3"/>
    <w:rsid w:val="00B37EB4"/>
    <w:rsid w:val="00B60512"/>
    <w:rsid w:val="00B62D02"/>
    <w:rsid w:val="00B7102F"/>
    <w:rsid w:val="00B72FCB"/>
    <w:rsid w:val="00B74378"/>
    <w:rsid w:val="00B74457"/>
    <w:rsid w:val="00B84C00"/>
    <w:rsid w:val="00B85EE8"/>
    <w:rsid w:val="00B978A8"/>
    <w:rsid w:val="00BB7905"/>
    <w:rsid w:val="00BC10C9"/>
    <w:rsid w:val="00BC6210"/>
    <w:rsid w:val="00BD0342"/>
    <w:rsid w:val="00BD08DA"/>
    <w:rsid w:val="00BD0AD5"/>
    <w:rsid w:val="00BF5552"/>
    <w:rsid w:val="00C00CEA"/>
    <w:rsid w:val="00C04699"/>
    <w:rsid w:val="00C05F1D"/>
    <w:rsid w:val="00C22591"/>
    <w:rsid w:val="00C23B00"/>
    <w:rsid w:val="00C326AC"/>
    <w:rsid w:val="00C3417F"/>
    <w:rsid w:val="00C36B41"/>
    <w:rsid w:val="00C52E8E"/>
    <w:rsid w:val="00C535BA"/>
    <w:rsid w:val="00C546D1"/>
    <w:rsid w:val="00C565EC"/>
    <w:rsid w:val="00C577E4"/>
    <w:rsid w:val="00C85CBA"/>
    <w:rsid w:val="00CA1E2C"/>
    <w:rsid w:val="00CB4EFC"/>
    <w:rsid w:val="00CE2BB0"/>
    <w:rsid w:val="00D04E22"/>
    <w:rsid w:val="00D22F9B"/>
    <w:rsid w:val="00D25BDA"/>
    <w:rsid w:val="00D2603C"/>
    <w:rsid w:val="00D31093"/>
    <w:rsid w:val="00D42E66"/>
    <w:rsid w:val="00D500BB"/>
    <w:rsid w:val="00D501B8"/>
    <w:rsid w:val="00D52E64"/>
    <w:rsid w:val="00D54317"/>
    <w:rsid w:val="00D569C0"/>
    <w:rsid w:val="00D63DE1"/>
    <w:rsid w:val="00D66CC3"/>
    <w:rsid w:val="00D724E4"/>
    <w:rsid w:val="00D731BC"/>
    <w:rsid w:val="00D80C43"/>
    <w:rsid w:val="00D81A33"/>
    <w:rsid w:val="00DA0182"/>
    <w:rsid w:val="00DD3574"/>
    <w:rsid w:val="00DE310A"/>
    <w:rsid w:val="00E00274"/>
    <w:rsid w:val="00E0137E"/>
    <w:rsid w:val="00E03128"/>
    <w:rsid w:val="00E35322"/>
    <w:rsid w:val="00E45B75"/>
    <w:rsid w:val="00E57B6C"/>
    <w:rsid w:val="00E747FD"/>
    <w:rsid w:val="00E7689D"/>
    <w:rsid w:val="00E93A43"/>
    <w:rsid w:val="00EC0260"/>
    <w:rsid w:val="00EC465D"/>
    <w:rsid w:val="00ED1C2B"/>
    <w:rsid w:val="00EE1847"/>
    <w:rsid w:val="00EF2924"/>
    <w:rsid w:val="00F157B1"/>
    <w:rsid w:val="00F32134"/>
    <w:rsid w:val="00F3347B"/>
    <w:rsid w:val="00F35651"/>
    <w:rsid w:val="00F3648C"/>
    <w:rsid w:val="00F409E1"/>
    <w:rsid w:val="00F52DBE"/>
    <w:rsid w:val="00F566D8"/>
    <w:rsid w:val="00F657DA"/>
    <w:rsid w:val="00F70169"/>
    <w:rsid w:val="00F7590A"/>
    <w:rsid w:val="00F77C03"/>
    <w:rsid w:val="00F8408D"/>
    <w:rsid w:val="00F900DD"/>
    <w:rsid w:val="00F944E8"/>
    <w:rsid w:val="00F96BB7"/>
    <w:rsid w:val="00FB62BC"/>
    <w:rsid w:val="00FC285E"/>
    <w:rsid w:val="00FC28E7"/>
    <w:rsid w:val="00FC431F"/>
    <w:rsid w:val="00FC51AB"/>
    <w:rsid w:val="00FC69CB"/>
    <w:rsid w:val="00FC73C3"/>
    <w:rsid w:val="00FC78E4"/>
    <w:rsid w:val="00FD47ED"/>
    <w:rsid w:val="00FE50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E118"/>
  <w15:chartTrackingRefBased/>
  <w15:docId w15:val="{F72F248F-CE08-44E2-B43D-D865DDDC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664E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A9339B"/>
    <w:rPr>
      <w:sz w:val="16"/>
      <w:szCs w:val="16"/>
    </w:rPr>
  </w:style>
  <w:style w:type="paragraph" w:styleId="Kommentaaritekst">
    <w:name w:val="annotation text"/>
    <w:basedOn w:val="Normaallaad"/>
    <w:link w:val="KommentaaritekstMrk"/>
    <w:uiPriority w:val="99"/>
    <w:unhideWhenUsed/>
    <w:rsid w:val="00A9339B"/>
    <w:pPr>
      <w:spacing w:line="240" w:lineRule="auto"/>
    </w:pPr>
    <w:rPr>
      <w:sz w:val="20"/>
      <w:szCs w:val="20"/>
    </w:rPr>
  </w:style>
  <w:style w:type="character" w:customStyle="1" w:styleId="KommentaaritekstMrk">
    <w:name w:val="Kommentaari tekst Märk"/>
    <w:basedOn w:val="Liguvaikefont"/>
    <w:link w:val="Kommentaaritekst"/>
    <w:uiPriority w:val="99"/>
    <w:rsid w:val="00A9339B"/>
    <w:rPr>
      <w:sz w:val="20"/>
      <w:szCs w:val="20"/>
    </w:rPr>
  </w:style>
  <w:style w:type="paragraph" w:styleId="Kommentaariteema">
    <w:name w:val="annotation subject"/>
    <w:basedOn w:val="Kommentaaritekst"/>
    <w:next w:val="Kommentaaritekst"/>
    <w:link w:val="KommentaariteemaMrk"/>
    <w:uiPriority w:val="99"/>
    <w:semiHidden/>
    <w:unhideWhenUsed/>
    <w:rsid w:val="00A9339B"/>
    <w:rPr>
      <w:b/>
      <w:bCs/>
    </w:rPr>
  </w:style>
  <w:style w:type="character" w:customStyle="1" w:styleId="KommentaariteemaMrk">
    <w:name w:val="Kommentaari teema Märk"/>
    <w:basedOn w:val="KommentaaritekstMrk"/>
    <w:link w:val="Kommentaariteema"/>
    <w:uiPriority w:val="99"/>
    <w:semiHidden/>
    <w:rsid w:val="00A9339B"/>
    <w:rPr>
      <w:b/>
      <w:bCs/>
      <w:sz w:val="20"/>
      <w:szCs w:val="20"/>
    </w:rPr>
  </w:style>
  <w:style w:type="paragraph" w:styleId="Loendilik">
    <w:name w:val="List Paragraph"/>
    <w:basedOn w:val="Normaallaad"/>
    <w:uiPriority w:val="34"/>
    <w:qFormat/>
    <w:rsid w:val="00F32134"/>
    <w:pPr>
      <w:ind w:left="720"/>
      <w:contextualSpacing/>
    </w:pPr>
  </w:style>
  <w:style w:type="paragraph" w:styleId="Vahedeta">
    <w:name w:val="No Spacing"/>
    <w:uiPriority w:val="1"/>
    <w:qFormat/>
    <w:rsid w:val="00C23B00"/>
    <w:pPr>
      <w:spacing w:after="0" w:line="240" w:lineRule="auto"/>
    </w:pPr>
  </w:style>
  <w:style w:type="paragraph" w:styleId="Jutumullitekst">
    <w:name w:val="Balloon Text"/>
    <w:basedOn w:val="Normaallaad"/>
    <w:link w:val="JutumullitekstMrk"/>
    <w:uiPriority w:val="99"/>
    <w:semiHidden/>
    <w:unhideWhenUsed/>
    <w:rsid w:val="008D2D5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D2D5D"/>
    <w:rPr>
      <w:rFonts w:ascii="Segoe UI" w:hAnsi="Segoe UI" w:cs="Segoe UI"/>
      <w:sz w:val="18"/>
      <w:szCs w:val="18"/>
    </w:rPr>
  </w:style>
  <w:style w:type="paragraph" w:styleId="Redaktsioon">
    <w:name w:val="Revision"/>
    <w:hidden/>
    <w:uiPriority w:val="99"/>
    <w:semiHidden/>
    <w:rsid w:val="00123F4D"/>
    <w:pPr>
      <w:spacing w:after="0" w:line="240" w:lineRule="auto"/>
    </w:pPr>
  </w:style>
  <w:style w:type="paragraph" w:styleId="Pis">
    <w:name w:val="header"/>
    <w:basedOn w:val="Normaallaad"/>
    <w:link w:val="PisMrk"/>
    <w:uiPriority w:val="99"/>
    <w:unhideWhenUsed/>
    <w:rsid w:val="00B74457"/>
    <w:pPr>
      <w:tabs>
        <w:tab w:val="center" w:pos="4536"/>
        <w:tab w:val="right" w:pos="9072"/>
      </w:tabs>
      <w:spacing w:after="0" w:line="240" w:lineRule="auto"/>
    </w:pPr>
  </w:style>
  <w:style w:type="character" w:customStyle="1" w:styleId="PisMrk">
    <w:name w:val="Päis Märk"/>
    <w:basedOn w:val="Liguvaikefont"/>
    <w:link w:val="Pis"/>
    <w:uiPriority w:val="99"/>
    <w:rsid w:val="00B74457"/>
  </w:style>
  <w:style w:type="paragraph" w:styleId="Jalus">
    <w:name w:val="footer"/>
    <w:basedOn w:val="Normaallaad"/>
    <w:link w:val="JalusMrk"/>
    <w:uiPriority w:val="99"/>
    <w:unhideWhenUsed/>
    <w:rsid w:val="00B74457"/>
    <w:pPr>
      <w:tabs>
        <w:tab w:val="center" w:pos="4536"/>
        <w:tab w:val="right" w:pos="9072"/>
      </w:tabs>
      <w:spacing w:after="0" w:line="240" w:lineRule="auto"/>
    </w:pPr>
  </w:style>
  <w:style w:type="character" w:customStyle="1" w:styleId="JalusMrk">
    <w:name w:val="Jalus Märk"/>
    <w:basedOn w:val="Liguvaikefont"/>
    <w:link w:val="Jalus"/>
    <w:uiPriority w:val="99"/>
    <w:rsid w:val="00B74457"/>
  </w:style>
  <w:style w:type="character" w:customStyle="1" w:styleId="Pealkiri3Mrk">
    <w:name w:val="Pealkiri 3 Märk"/>
    <w:basedOn w:val="Liguvaikefont"/>
    <w:link w:val="Pealkiri3"/>
    <w:uiPriority w:val="9"/>
    <w:semiHidden/>
    <w:rsid w:val="00664E6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19445">
      <w:bodyDiv w:val="1"/>
      <w:marLeft w:val="0"/>
      <w:marRight w:val="0"/>
      <w:marTop w:val="0"/>
      <w:marBottom w:val="0"/>
      <w:divBdr>
        <w:top w:val="none" w:sz="0" w:space="0" w:color="auto"/>
        <w:left w:val="none" w:sz="0" w:space="0" w:color="auto"/>
        <w:bottom w:val="none" w:sz="0" w:space="0" w:color="auto"/>
        <w:right w:val="none" w:sz="0" w:space="0" w:color="auto"/>
      </w:divBdr>
    </w:div>
    <w:div w:id="679622583">
      <w:bodyDiv w:val="1"/>
      <w:marLeft w:val="0"/>
      <w:marRight w:val="0"/>
      <w:marTop w:val="0"/>
      <w:marBottom w:val="0"/>
      <w:divBdr>
        <w:top w:val="none" w:sz="0" w:space="0" w:color="auto"/>
        <w:left w:val="none" w:sz="0" w:space="0" w:color="auto"/>
        <w:bottom w:val="none" w:sz="0" w:space="0" w:color="auto"/>
        <w:right w:val="none" w:sz="0" w:space="0" w:color="auto"/>
      </w:divBdr>
    </w:div>
    <w:div w:id="1003046121">
      <w:bodyDiv w:val="1"/>
      <w:marLeft w:val="0"/>
      <w:marRight w:val="0"/>
      <w:marTop w:val="0"/>
      <w:marBottom w:val="0"/>
      <w:divBdr>
        <w:top w:val="none" w:sz="0" w:space="0" w:color="auto"/>
        <w:left w:val="none" w:sz="0" w:space="0" w:color="auto"/>
        <w:bottom w:val="none" w:sz="0" w:space="0" w:color="auto"/>
        <w:right w:val="none" w:sz="0" w:space="0" w:color="auto"/>
      </w:divBdr>
    </w:div>
    <w:div w:id="1386415411">
      <w:bodyDiv w:val="1"/>
      <w:marLeft w:val="0"/>
      <w:marRight w:val="0"/>
      <w:marTop w:val="0"/>
      <w:marBottom w:val="0"/>
      <w:divBdr>
        <w:top w:val="none" w:sz="0" w:space="0" w:color="auto"/>
        <w:left w:val="none" w:sz="0" w:space="0" w:color="auto"/>
        <w:bottom w:val="none" w:sz="0" w:space="0" w:color="auto"/>
        <w:right w:val="none" w:sz="0" w:space="0" w:color="auto"/>
      </w:divBdr>
    </w:div>
    <w:div w:id="204690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19F3D-AFCF-40D7-B172-0D5F8D864927}">
  <ds:schemaRefs>
    <ds:schemaRef ds:uri="http://schemas.microsoft.com/sharepoint/v3/contenttype/forms"/>
  </ds:schemaRefs>
</ds:datastoreItem>
</file>

<file path=customXml/itemProps2.xml><?xml version="1.0" encoding="utf-8"?>
<ds:datastoreItem xmlns:ds="http://schemas.openxmlformats.org/officeDocument/2006/customXml" ds:itemID="{05ED677B-9A78-4CFB-893B-BEAF7108F1C3}">
  <ds:schemaRefs>
    <ds:schemaRef ds:uri="http://schemas.openxmlformats.org/officeDocument/2006/bibliography"/>
  </ds:schemaRefs>
</ds:datastoreItem>
</file>

<file path=customXml/itemProps3.xml><?xml version="1.0" encoding="utf-8"?>
<ds:datastoreItem xmlns:ds="http://schemas.openxmlformats.org/officeDocument/2006/customXml" ds:itemID="{3857E440-80CC-4483-A936-88FB79C1F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D65069-6FE2-4D9E-BDCF-612D2E244621}">
  <ds:schemaRefs>
    <ds:schemaRef ds:uri="http://purl.org/dc/terms/"/>
    <ds:schemaRef ds:uri="http://purl.org/dc/dcmitype/"/>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2375</Words>
  <Characters>13781</Characters>
  <Application>Microsoft Office Word</Application>
  <DocSecurity>0</DocSecurity>
  <Lines>114</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Mari Käbi</cp:lastModifiedBy>
  <cp:revision>7</cp:revision>
  <dcterms:created xsi:type="dcterms:W3CDTF">2024-04-03T12:50:00Z</dcterms:created>
  <dcterms:modified xsi:type="dcterms:W3CDTF">2024-04-05T08:34:00Z</dcterms:modified>
</cp:coreProperties>
</file>